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6484" w14:textId="77777777" w:rsidR="0004397B" w:rsidRPr="00E9359C" w:rsidRDefault="0004397B" w:rsidP="0004397B">
      <w:pPr>
        <w:spacing w:before="100" w:beforeAutospacing="1" w:line="240" w:lineRule="auto"/>
        <w:ind w:firstLine="170"/>
        <w:jc w:val="center"/>
        <w:rPr>
          <w:rFonts w:eastAsia="Times New Roman" w:cs="Times New Roman"/>
          <w:szCs w:val="24"/>
          <w:lang w:eastAsia="da-DK"/>
        </w:rPr>
      </w:pPr>
      <w:r w:rsidRPr="00E9359C">
        <w:rPr>
          <w:rFonts w:eastAsia="Times New Roman" w:cs="Times New Roman"/>
          <w:b/>
          <w:bCs/>
          <w:i/>
          <w:iCs/>
          <w:color w:val="000000"/>
          <w:szCs w:val="24"/>
          <w:lang w:eastAsia="da-DK"/>
        </w:rPr>
        <w:t>UDKAST</w:t>
      </w:r>
    </w:p>
    <w:p w14:paraId="4565ED66" w14:textId="77777777" w:rsidR="0004397B" w:rsidRPr="00E9359C" w:rsidRDefault="0004397B" w:rsidP="0004397B">
      <w:pPr>
        <w:spacing w:before="100" w:beforeAutospacing="1" w:line="240" w:lineRule="auto"/>
        <w:ind w:firstLine="170"/>
        <w:jc w:val="center"/>
        <w:rPr>
          <w:rFonts w:eastAsia="Times New Roman" w:cs="Times New Roman"/>
          <w:szCs w:val="24"/>
          <w:lang w:eastAsia="da-DK"/>
        </w:rPr>
      </w:pPr>
      <w:r w:rsidRPr="00E9359C">
        <w:rPr>
          <w:rFonts w:eastAsia="Times New Roman" w:cs="Times New Roman"/>
          <w:color w:val="000000"/>
          <w:szCs w:val="24"/>
          <w:lang w:eastAsia="da-DK"/>
        </w:rPr>
        <w:t>til</w:t>
      </w:r>
    </w:p>
    <w:p w14:paraId="021F89EF" w14:textId="157843DE" w:rsidR="0004397B" w:rsidRPr="005A59FE" w:rsidRDefault="0004397B" w:rsidP="0004397B">
      <w:pPr>
        <w:spacing w:before="100" w:beforeAutospacing="1" w:line="240" w:lineRule="auto"/>
        <w:ind w:firstLine="170"/>
        <w:jc w:val="center"/>
        <w:rPr>
          <w:rFonts w:eastAsia="Times New Roman" w:cs="Times New Roman"/>
          <w:b/>
          <w:color w:val="000000"/>
          <w:szCs w:val="24"/>
          <w:lang w:eastAsia="da-DK"/>
        </w:rPr>
      </w:pPr>
      <w:r w:rsidRPr="005A59FE">
        <w:rPr>
          <w:rFonts w:eastAsia="Times New Roman" w:cs="Times New Roman"/>
          <w:b/>
          <w:color w:val="000000"/>
          <w:szCs w:val="24"/>
          <w:lang w:eastAsia="da-DK"/>
        </w:rPr>
        <w:t>Bekendtgørelse om gebyr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>er</w:t>
      </w:r>
      <w:r w:rsidRPr="005A59FE">
        <w:rPr>
          <w:rFonts w:eastAsia="Times New Roman" w:cs="Times New Roman"/>
          <w:b/>
          <w:color w:val="000000"/>
          <w:szCs w:val="24"/>
          <w:lang w:eastAsia="da-DK"/>
        </w:rPr>
        <w:t xml:space="preserve"> for Banedanmarks beredskabsydelser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>, kurs</w:t>
      </w:r>
      <w:r w:rsidR="00D702D0" w:rsidRPr="005A59FE">
        <w:rPr>
          <w:rFonts w:eastAsia="Times New Roman" w:cs="Times New Roman"/>
          <w:b/>
          <w:color w:val="000000"/>
          <w:szCs w:val="24"/>
          <w:lang w:eastAsia="da-DK"/>
        </w:rPr>
        <w:t>er og uddannelser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 xml:space="preserve"> </w:t>
      </w:r>
      <w:r w:rsidR="00D702D0" w:rsidRPr="005A59FE">
        <w:rPr>
          <w:rFonts w:eastAsia="Times New Roman" w:cs="Times New Roman"/>
          <w:b/>
          <w:color w:val="000000"/>
          <w:szCs w:val="24"/>
          <w:lang w:eastAsia="da-DK"/>
        </w:rPr>
        <w:t>samt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 xml:space="preserve"> </w:t>
      </w:r>
      <w:r w:rsidR="00D702D0" w:rsidRPr="005A59FE">
        <w:rPr>
          <w:rFonts w:eastAsia="Times New Roman" w:cs="Times New Roman"/>
          <w:b/>
          <w:color w:val="000000"/>
          <w:szCs w:val="24"/>
          <w:lang w:eastAsia="da-DK"/>
        </w:rPr>
        <w:t>tredje</w:t>
      </w:r>
      <w:r w:rsidR="00E16B70" w:rsidRPr="005A59FE">
        <w:rPr>
          <w:rFonts w:eastAsia="Times New Roman" w:cs="Times New Roman"/>
          <w:b/>
          <w:color w:val="000000"/>
          <w:szCs w:val="24"/>
          <w:lang w:eastAsia="da-DK"/>
        </w:rPr>
        <w:t>partsprojekter</w:t>
      </w:r>
    </w:p>
    <w:p w14:paraId="0EFB4CFA" w14:textId="55274123" w:rsidR="0004397B" w:rsidRPr="007F21E2" w:rsidRDefault="0004397B" w:rsidP="0004397B">
      <w:pPr>
        <w:spacing w:before="100" w:beforeAutospacing="1" w:line="240" w:lineRule="auto"/>
        <w:ind w:firstLine="170"/>
        <w:rPr>
          <w:rFonts w:eastAsia="Times New Roman" w:cs="Times New Roman"/>
          <w:iCs/>
          <w:color w:val="000000"/>
          <w:szCs w:val="24"/>
          <w:lang w:eastAsia="da-DK"/>
        </w:rPr>
      </w:pP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I medfør af </w:t>
      </w:r>
      <w:r w:rsidR="00764E62"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§ 110 a i jernbaneloven, lov nr. 686 af 27. maj 2015, som ændret ved 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>lov nr. xx af xx. xx. 202</w:t>
      </w:r>
      <w:r w:rsidR="00764E62" w:rsidRPr="00BF14B5">
        <w:rPr>
          <w:rFonts w:eastAsia="Times New Roman" w:cs="Times New Roman"/>
          <w:iCs/>
          <w:color w:val="000000"/>
          <w:szCs w:val="24"/>
          <w:lang w:eastAsia="da-DK"/>
        </w:rPr>
        <w:t>3</w:t>
      </w:r>
      <w:r w:rsidR="00A30A9E">
        <w:rPr>
          <w:rFonts w:eastAsia="Times New Roman" w:cs="Times New Roman"/>
          <w:iCs/>
          <w:color w:val="000000"/>
          <w:szCs w:val="24"/>
          <w:lang w:eastAsia="da-DK"/>
        </w:rPr>
        <w:t>,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 fastsættes </w:t>
      </w:r>
      <w:r w:rsidR="00A30A9E">
        <w:rPr>
          <w:rFonts w:eastAsia="Times New Roman" w:cs="Times New Roman"/>
          <w:iCs/>
          <w:color w:val="000000"/>
          <w:szCs w:val="24"/>
          <w:lang w:eastAsia="da-DK"/>
        </w:rPr>
        <w:t xml:space="preserve">følgende 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>efter bemyndigelse</w:t>
      </w:r>
      <w:r w:rsidR="00764E62"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 i henhold til § xx, i bekendtgørelse nr. xx af xx om Banedanmarks opgaver og beføjelser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>:</w:t>
      </w:r>
    </w:p>
    <w:p w14:paraId="59C4BA4F" w14:textId="77777777" w:rsidR="0004397B" w:rsidRDefault="0004397B" w:rsidP="0004397B"/>
    <w:p w14:paraId="6B2C4EF9" w14:textId="77777777" w:rsidR="0004397B" w:rsidRDefault="0004397B" w:rsidP="0004397B"/>
    <w:p w14:paraId="1DDEA457" w14:textId="170B4171" w:rsidR="0004397B" w:rsidRDefault="0004397B" w:rsidP="0004397B">
      <w:pPr>
        <w:jc w:val="center"/>
        <w:rPr>
          <w:i/>
          <w:iCs/>
          <w:szCs w:val="24"/>
        </w:rPr>
      </w:pPr>
      <w:r>
        <w:rPr>
          <w:i/>
          <w:iCs/>
          <w:szCs w:val="24"/>
        </w:rPr>
        <w:t>Gebyrer</w:t>
      </w:r>
      <w:r w:rsidR="00E16B70">
        <w:rPr>
          <w:i/>
          <w:iCs/>
          <w:szCs w:val="24"/>
        </w:rPr>
        <w:t xml:space="preserve"> </w:t>
      </w:r>
      <w:r w:rsidR="00D702D0">
        <w:rPr>
          <w:i/>
          <w:iCs/>
          <w:szCs w:val="24"/>
        </w:rPr>
        <w:t>for</w:t>
      </w:r>
      <w:r w:rsidR="00E16B70">
        <w:rPr>
          <w:i/>
          <w:iCs/>
          <w:szCs w:val="24"/>
        </w:rPr>
        <w:t xml:space="preserve"> beredskabsydelser</w:t>
      </w:r>
    </w:p>
    <w:p w14:paraId="01535714" w14:textId="77777777" w:rsidR="0004397B" w:rsidRPr="00275852" w:rsidRDefault="0004397B" w:rsidP="0004397B">
      <w:pPr>
        <w:jc w:val="center"/>
        <w:rPr>
          <w:i/>
          <w:iCs/>
          <w:szCs w:val="24"/>
        </w:rPr>
      </w:pPr>
    </w:p>
    <w:p w14:paraId="754059F4" w14:textId="663F5996" w:rsidR="0004397B" w:rsidRDefault="0004397B" w:rsidP="0004397B">
      <w:pPr>
        <w:jc w:val="left"/>
        <w:rPr>
          <w:szCs w:val="24"/>
        </w:rPr>
      </w:pPr>
      <w:r w:rsidRPr="005F11AD">
        <w:rPr>
          <w:b/>
          <w:bCs/>
          <w:szCs w:val="24"/>
        </w:rPr>
        <w:t xml:space="preserve">§ </w:t>
      </w:r>
      <w:r w:rsidR="008110E5">
        <w:rPr>
          <w:b/>
          <w:bCs/>
          <w:szCs w:val="24"/>
        </w:rPr>
        <w:t>1</w:t>
      </w:r>
      <w:r w:rsidRPr="005F11AD">
        <w:rPr>
          <w:b/>
          <w:bCs/>
          <w:szCs w:val="24"/>
        </w:rPr>
        <w:t>.</w:t>
      </w:r>
      <w:r>
        <w:rPr>
          <w:szCs w:val="24"/>
        </w:rPr>
        <w:t xml:space="preserve"> I de tilfælde, hvor der i henhold til en adgangskontrakt, jf. jernbanelovens §</w:t>
      </w:r>
      <w:r w:rsidR="00EF7F52">
        <w:rPr>
          <w:szCs w:val="24"/>
        </w:rPr>
        <w:t xml:space="preserve"> 20, stk.</w:t>
      </w:r>
      <w:r w:rsidR="00E46E61">
        <w:rPr>
          <w:szCs w:val="24"/>
        </w:rPr>
        <w:t xml:space="preserve"> </w:t>
      </w:r>
      <w:r w:rsidR="00EF7F52">
        <w:rPr>
          <w:szCs w:val="24"/>
        </w:rPr>
        <w:t>1</w:t>
      </w:r>
      <w:r w:rsidR="00E46E61">
        <w:rPr>
          <w:szCs w:val="24"/>
        </w:rPr>
        <w:t>,</w:t>
      </w:r>
      <w:r>
        <w:rPr>
          <w:szCs w:val="24"/>
        </w:rPr>
        <w:t xml:space="preserve"> eller en anvendelsesaftale, jf. jernbanelovens §</w:t>
      </w:r>
      <w:r w:rsidR="00EF7F52">
        <w:rPr>
          <w:szCs w:val="24"/>
        </w:rPr>
        <w:t xml:space="preserve"> 11, stk. 2</w:t>
      </w:r>
      <w:r w:rsidR="00E46E61">
        <w:rPr>
          <w:szCs w:val="24"/>
        </w:rPr>
        <w:t>,</w:t>
      </w:r>
      <w:r>
        <w:rPr>
          <w:szCs w:val="24"/>
        </w:rPr>
        <w:t xml:space="preserve"> er pligt til at bruge Beredskab Banedanmark, </w:t>
      </w:r>
      <w:r w:rsidR="003E749D">
        <w:rPr>
          <w:szCs w:val="24"/>
        </w:rPr>
        <w:t>opkræves</w:t>
      </w:r>
      <w:r>
        <w:rPr>
          <w:szCs w:val="24"/>
        </w:rPr>
        <w:t xml:space="preserve"> gebyr</w:t>
      </w:r>
      <w:r w:rsidR="00E46E61">
        <w:rPr>
          <w:szCs w:val="24"/>
        </w:rPr>
        <w:t>,</w:t>
      </w:r>
      <w:r>
        <w:rPr>
          <w:szCs w:val="24"/>
        </w:rPr>
        <w:t xml:space="preserve"> jf. bilag 1. </w:t>
      </w:r>
    </w:p>
    <w:p w14:paraId="40C7CE9E" w14:textId="77777777" w:rsidR="0004397B" w:rsidRDefault="0004397B" w:rsidP="0004397B">
      <w:pPr>
        <w:jc w:val="left"/>
        <w:rPr>
          <w:szCs w:val="24"/>
        </w:rPr>
      </w:pPr>
    </w:p>
    <w:p w14:paraId="4C4E54D8" w14:textId="275CB0AD" w:rsidR="0004397B" w:rsidRPr="000038D6" w:rsidRDefault="0004397B" w:rsidP="0004397B">
      <w:pPr>
        <w:jc w:val="left"/>
        <w:rPr>
          <w:szCs w:val="24"/>
        </w:rPr>
      </w:pPr>
      <w:r>
        <w:rPr>
          <w:i/>
          <w:iCs/>
          <w:szCs w:val="24"/>
        </w:rPr>
        <w:t xml:space="preserve">Stk. 2. </w:t>
      </w:r>
      <w:r>
        <w:rPr>
          <w:szCs w:val="24"/>
        </w:rPr>
        <w:t xml:space="preserve">I tilfælde, hvor der er en frivillig anvendelse af Beredskab Banedanmark, </w:t>
      </w:r>
      <w:r w:rsidR="000C664D">
        <w:rPr>
          <w:szCs w:val="24"/>
        </w:rPr>
        <w:t>opkræves</w:t>
      </w:r>
      <w:r>
        <w:rPr>
          <w:szCs w:val="24"/>
        </w:rPr>
        <w:t xml:space="preserve"> gebyr</w:t>
      </w:r>
      <w:r w:rsidR="00E46E61">
        <w:rPr>
          <w:szCs w:val="24"/>
        </w:rPr>
        <w:t>,</w:t>
      </w:r>
      <w:r>
        <w:rPr>
          <w:szCs w:val="24"/>
        </w:rPr>
        <w:t xml:space="preserve"> jf. </w:t>
      </w:r>
      <w:r w:rsidRPr="00BF14B5">
        <w:rPr>
          <w:szCs w:val="24"/>
        </w:rPr>
        <w:t xml:space="preserve">bilag </w:t>
      </w:r>
      <w:r w:rsidR="003F2DB9" w:rsidRPr="00BF14B5">
        <w:rPr>
          <w:szCs w:val="24"/>
        </w:rPr>
        <w:t>1</w:t>
      </w:r>
      <w:r w:rsidR="00EF7F52" w:rsidRPr="00BF14B5">
        <w:rPr>
          <w:szCs w:val="24"/>
        </w:rPr>
        <w:t>.</w:t>
      </w:r>
    </w:p>
    <w:p w14:paraId="7419CD50" w14:textId="77777777" w:rsidR="0004397B" w:rsidRDefault="0004397B" w:rsidP="0004397B">
      <w:pPr>
        <w:jc w:val="left"/>
        <w:rPr>
          <w:szCs w:val="24"/>
        </w:rPr>
      </w:pPr>
    </w:p>
    <w:p w14:paraId="1CE67704" w14:textId="7E5E3554" w:rsidR="0004397B" w:rsidRDefault="0004397B" w:rsidP="0004397B">
      <w:pPr>
        <w:jc w:val="left"/>
        <w:rPr>
          <w:szCs w:val="24"/>
        </w:rPr>
      </w:pPr>
      <w:r>
        <w:rPr>
          <w:i/>
          <w:iCs/>
          <w:szCs w:val="24"/>
        </w:rPr>
        <w:t xml:space="preserve">Stk. 3. </w:t>
      </w:r>
      <w:r>
        <w:rPr>
          <w:szCs w:val="24"/>
        </w:rPr>
        <w:t>Beredskab Banedanmarks ydelser afregnes efter medgået tid</w:t>
      </w:r>
      <w:r w:rsidR="00E46E61">
        <w:rPr>
          <w:szCs w:val="24"/>
        </w:rPr>
        <w:t>.</w:t>
      </w:r>
      <w:r>
        <w:rPr>
          <w:szCs w:val="24"/>
        </w:rPr>
        <w:t xml:space="preserve"> </w:t>
      </w:r>
      <w:r w:rsidR="00E46E61">
        <w:rPr>
          <w:szCs w:val="24"/>
        </w:rPr>
        <w:t>D</w:t>
      </w:r>
      <w:r>
        <w:rPr>
          <w:szCs w:val="24"/>
        </w:rPr>
        <w:t>er afregnes dog ma</w:t>
      </w:r>
      <w:r w:rsidR="00E46E61">
        <w:rPr>
          <w:szCs w:val="24"/>
        </w:rPr>
        <w:t>ks</w:t>
      </w:r>
      <w:r>
        <w:rPr>
          <w:szCs w:val="24"/>
        </w:rPr>
        <w:t>imalt for 3 timer</w:t>
      </w:r>
      <w:r w:rsidR="00E46E61">
        <w:rPr>
          <w:szCs w:val="24"/>
        </w:rPr>
        <w:t>s</w:t>
      </w:r>
      <w:r>
        <w:rPr>
          <w:szCs w:val="24"/>
        </w:rPr>
        <w:t xml:space="preserve"> transport pr. vej.</w:t>
      </w:r>
    </w:p>
    <w:p w14:paraId="68D7D119" w14:textId="2FFF0C85" w:rsidR="008B1963" w:rsidRDefault="008B1963" w:rsidP="0004397B">
      <w:pPr>
        <w:jc w:val="left"/>
        <w:rPr>
          <w:szCs w:val="24"/>
        </w:rPr>
      </w:pPr>
    </w:p>
    <w:p w14:paraId="2C988AA6" w14:textId="455B13F2" w:rsidR="00C3052F" w:rsidRPr="00D73339" w:rsidRDefault="00C3052F" w:rsidP="00C3052F">
      <w:pPr>
        <w:jc w:val="center"/>
        <w:rPr>
          <w:i/>
          <w:iCs/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 xml:space="preserve">Gebyrer </w:t>
      </w:r>
      <w:r w:rsidR="00D702D0">
        <w:rPr>
          <w:i/>
          <w:iCs/>
          <w:color w:val="000000" w:themeColor="text1"/>
          <w:szCs w:val="24"/>
        </w:rPr>
        <w:t>for</w:t>
      </w:r>
      <w:r>
        <w:rPr>
          <w:i/>
          <w:iCs/>
          <w:color w:val="000000" w:themeColor="text1"/>
          <w:szCs w:val="24"/>
        </w:rPr>
        <w:t xml:space="preserve"> </w:t>
      </w:r>
      <w:r w:rsidR="00D702D0">
        <w:rPr>
          <w:i/>
          <w:iCs/>
          <w:color w:val="000000" w:themeColor="text1"/>
          <w:szCs w:val="24"/>
        </w:rPr>
        <w:t>tredje</w:t>
      </w:r>
      <w:r>
        <w:rPr>
          <w:i/>
          <w:iCs/>
          <w:color w:val="000000" w:themeColor="text1"/>
          <w:szCs w:val="24"/>
        </w:rPr>
        <w:t>partsprojekter</w:t>
      </w:r>
    </w:p>
    <w:p w14:paraId="730BCAE8" w14:textId="77777777" w:rsidR="00C3052F" w:rsidRDefault="00C3052F" w:rsidP="00C3052F">
      <w:pPr>
        <w:rPr>
          <w:color w:val="000000" w:themeColor="text1"/>
          <w:szCs w:val="24"/>
        </w:rPr>
      </w:pPr>
    </w:p>
    <w:p w14:paraId="267426DC" w14:textId="5B4DF311" w:rsidR="00C3052F" w:rsidRDefault="00C3052F" w:rsidP="00C3052F">
      <w:pPr>
        <w:rPr>
          <w:color w:val="000000" w:themeColor="text1"/>
          <w:szCs w:val="24"/>
        </w:rPr>
      </w:pPr>
      <w:r w:rsidRPr="00EF7F52">
        <w:rPr>
          <w:b/>
          <w:bCs/>
          <w:color w:val="000000" w:themeColor="text1"/>
          <w:szCs w:val="24"/>
        </w:rPr>
        <w:t xml:space="preserve">§ </w:t>
      </w:r>
      <w:r w:rsidR="008110E5" w:rsidRPr="00EF7F52">
        <w:rPr>
          <w:b/>
          <w:bCs/>
          <w:color w:val="000000" w:themeColor="text1"/>
          <w:szCs w:val="24"/>
        </w:rPr>
        <w:t>2</w:t>
      </w:r>
      <w:r w:rsidRPr="00EF7F52">
        <w:rPr>
          <w:b/>
          <w:bCs/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 xml:space="preserve"> Der opkræves gebyr for </w:t>
      </w:r>
      <w:r w:rsidR="00D702D0">
        <w:rPr>
          <w:color w:val="000000" w:themeColor="text1"/>
          <w:szCs w:val="24"/>
        </w:rPr>
        <w:t>tredje</w:t>
      </w:r>
      <w:r>
        <w:rPr>
          <w:color w:val="000000" w:themeColor="text1"/>
          <w:szCs w:val="24"/>
        </w:rPr>
        <w:t xml:space="preserve">partsprojekter, som kan medføre ændringer i jernbaneinfrastrukturen, </w:t>
      </w:r>
      <w:r w:rsidR="00D94E55">
        <w:rPr>
          <w:color w:val="000000" w:themeColor="text1"/>
          <w:szCs w:val="24"/>
        </w:rPr>
        <w:t xml:space="preserve">eller </w:t>
      </w:r>
      <w:r>
        <w:rPr>
          <w:color w:val="000000" w:themeColor="text1"/>
          <w:szCs w:val="24"/>
        </w:rPr>
        <w:t xml:space="preserve">hvis projekterne har en potentiel jernbanesikkerhedsmæssig konsekvens. Gebyrer opkræves efter </w:t>
      </w:r>
      <w:r w:rsidR="00EF7F52">
        <w:rPr>
          <w:color w:val="000000" w:themeColor="text1"/>
          <w:szCs w:val="24"/>
        </w:rPr>
        <w:t>medgået tid</w:t>
      </w:r>
      <w:r w:rsidR="00E46E61">
        <w:rPr>
          <w:color w:val="000000" w:themeColor="text1"/>
          <w:szCs w:val="24"/>
        </w:rPr>
        <w:t>,</w:t>
      </w:r>
      <w:r>
        <w:rPr>
          <w:color w:val="000000" w:themeColor="text1"/>
          <w:szCs w:val="24"/>
        </w:rPr>
        <w:t xml:space="preserve"> jf. bilag </w:t>
      </w:r>
      <w:r w:rsidR="003F2DB9">
        <w:rPr>
          <w:color w:val="000000" w:themeColor="text1"/>
          <w:szCs w:val="24"/>
        </w:rPr>
        <w:t>2</w:t>
      </w:r>
      <w:r>
        <w:rPr>
          <w:color w:val="000000" w:themeColor="text1"/>
          <w:szCs w:val="24"/>
        </w:rPr>
        <w:t xml:space="preserve">. </w:t>
      </w:r>
    </w:p>
    <w:p w14:paraId="51039412" w14:textId="77777777" w:rsidR="00C3052F" w:rsidRDefault="00C3052F" w:rsidP="00C3052F">
      <w:pPr>
        <w:rPr>
          <w:color w:val="000000" w:themeColor="text1"/>
          <w:szCs w:val="24"/>
        </w:rPr>
      </w:pPr>
    </w:p>
    <w:p w14:paraId="115461B1" w14:textId="2EDC1771" w:rsidR="00C3052F" w:rsidRDefault="008110E5" w:rsidP="00C3052F">
      <w:pPr>
        <w:rPr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>Stk.</w:t>
      </w:r>
      <w:r w:rsidR="005A5341">
        <w:rPr>
          <w:i/>
          <w:iCs/>
          <w:color w:val="000000" w:themeColor="text1"/>
          <w:szCs w:val="24"/>
        </w:rPr>
        <w:t xml:space="preserve"> </w:t>
      </w:r>
      <w:r>
        <w:rPr>
          <w:i/>
          <w:iCs/>
          <w:color w:val="000000" w:themeColor="text1"/>
          <w:szCs w:val="24"/>
        </w:rPr>
        <w:t xml:space="preserve">2. </w:t>
      </w:r>
      <w:r>
        <w:rPr>
          <w:color w:val="000000" w:themeColor="text1"/>
          <w:szCs w:val="24"/>
        </w:rPr>
        <w:t xml:space="preserve">I forbindelse med </w:t>
      </w:r>
      <w:r w:rsidR="00D702D0">
        <w:rPr>
          <w:color w:val="000000" w:themeColor="text1"/>
          <w:szCs w:val="24"/>
        </w:rPr>
        <w:t>tredje</w:t>
      </w:r>
      <w:r>
        <w:rPr>
          <w:color w:val="000000" w:themeColor="text1"/>
          <w:szCs w:val="24"/>
        </w:rPr>
        <w:t>partsprojekter viderefaktureres g</w:t>
      </w:r>
      <w:r w:rsidR="00C3052F">
        <w:rPr>
          <w:color w:val="000000" w:themeColor="text1"/>
          <w:szCs w:val="24"/>
        </w:rPr>
        <w:t>ebyrer for Trafikstyrelsens ibrugtagningstilladelse</w:t>
      </w:r>
      <w:r>
        <w:rPr>
          <w:color w:val="000000" w:themeColor="text1"/>
          <w:szCs w:val="24"/>
        </w:rPr>
        <w:t>r</w:t>
      </w:r>
      <w:r w:rsidR="00C3052F">
        <w:rPr>
          <w:color w:val="000000" w:themeColor="text1"/>
          <w:szCs w:val="24"/>
        </w:rPr>
        <w:t>.</w:t>
      </w:r>
    </w:p>
    <w:p w14:paraId="6D346D09" w14:textId="77777777" w:rsidR="00C3052F" w:rsidRDefault="00C3052F" w:rsidP="00C3052F">
      <w:pPr>
        <w:rPr>
          <w:color w:val="000000" w:themeColor="text1"/>
          <w:szCs w:val="24"/>
        </w:rPr>
      </w:pPr>
    </w:p>
    <w:p w14:paraId="0F47D2C8" w14:textId="7ACDACD1" w:rsidR="00C3052F" w:rsidRDefault="008110E5" w:rsidP="00C3052F">
      <w:pPr>
        <w:rPr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 xml:space="preserve">Stk. 3. </w:t>
      </w:r>
      <w:r w:rsidR="00C3052F">
        <w:rPr>
          <w:color w:val="000000" w:themeColor="text1"/>
          <w:szCs w:val="24"/>
        </w:rPr>
        <w:t>Gebyrer, som overstiger 10.000 kr., opkræves pr. måned.</w:t>
      </w:r>
    </w:p>
    <w:p w14:paraId="0FBB98F0" w14:textId="2AE6F10D" w:rsidR="00EF7F52" w:rsidRDefault="00EF7F52" w:rsidP="0004397B">
      <w:pPr>
        <w:jc w:val="left"/>
        <w:rPr>
          <w:szCs w:val="24"/>
        </w:rPr>
      </w:pPr>
    </w:p>
    <w:p w14:paraId="78BA4C99" w14:textId="77777777" w:rsidR="00EF7F52" w:rsidRDefault="00EF7F52" w:rsidP="0004397B">
      <w:pPr>
        <w:jc w:val="left"/>
        <w:rPr>
          <w:szCs w:val="24"/>
        </w:rPr>
      </w:pPr>
    </w:p>
    <w:p w14:paraId="7D3F7820" w14:textId="20AA2E46" w:rsidR="008B1963" w:rsidRDefault="008B1963" w:rsidP="008B1963">
      <w:pPr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Gebyrer </w:t>
      </w:r>
      <w:r w:rsidR="00D702D0">
        <w:rPr>
          <w:i/>
          <w:iCs/>
          <w:szCs w:val="24"/>
        </w:rPr>
        <w:t>for</w:t>
      </w:r>
      <w:r>
        <w:rPr>
          <w:i/>
          <w:iCs/>
          <w:szCs w:val="24"/>
        </w:rPr>
        <w:t xml:space="preserve"> </w:t>
      </w:r>
      <w:r w:rsidR="0017429E">
        <w:rPr>
          <w:i/>
          <w:iCs/>
          <w:szCs w:val="24"/>
        </w:rPr>
        <w:t>kurs</w:t>
      </w:r>
      <w:r w:rsidR="00D702D0">
        <w:rPr>
          <w:i/>
          <w:iCs/>
          <w:szCs w:val="24"/>
        </w:rPr>
        <w:t>er og uddannelser</w:t>
      </w:r>
    </w:p>
    <w:p w14:paraId="78D0BD96" w14:textId="27F4CD5A" w:rsidR="004C4B31" w:rsidRDefault="004C4B31" w:rsidP="004C4B31">
      <w:pPr>
        <w:rPr>
          <w:i/>
          <w:iCs/>
          <w:szCs w:val="24"/>
        </w:rPr>
      </w:pPr>
    </w:p>
    <w:p w14:paraId="6168F6B5" w14:textId="7F30C103" w:rsidR="00544027" w:rsidRDefault="00544027" w:rsidP="00544027">
      <w:pPr>
        <w:jc w:val="left"/>
        <w:rPr>
          <w:szCs w:val="24"/>
        </w:rPr>
      </w:pPr>
      <w:r>
        <w:rPr>
          <w:b/>
          <w:bCs/>
          <w:szCs w:val="24"/>
        </w:rPr>
        <w:t xml:space="preserve">§ </w:t>
      </w:r>
      <w:r w:rsidR="00EF7F52">
        <w:rPr>
          <w:b/>
          <w:bCs/>
          <w:szCs w:val="24"/>
        </w:rPr>
        <w:t>3</w:t>
      </w:r>
      <w:r>
        <w:rPr>
          <w:b/>
          <w:bCs/>
          <w:szCs w:val="24"/>
        </w:rPr>
        <w:t xml:space="preserve">. </w:t>
      </w:r>
      <w:r>
        <w:rPr>
          <w:szCs w:val="24"/>
        </w:rPr>
        <w:t xml:space="preserve">For Banedanmarks sikkerhedsklassificerede </w:t>
      </w:r>
      <w:r w:rsidR="00D86EA2">
        <w:rPr>
          <w:szCs w:val="24"/>
        </w:rPr>
        <w:t xml:space="preserve">og banetekniske </w:t>
      </w:r>
      <w:r>
        <w:rPr>
          <w:szCs w:val="24"/>
        </w:rPr>
        <w:t xml:space="preserve">uddannelser </w:t>
      </w:r>
      <w:r w:rsidR="00E445B3">
        <w:rPr>
          <w:szCs w:val="24"/>
        </w:rPr>
        <w:t>opkræves</w:t>
      </w:r>
      <w:r>
        <w:rPr>
          <w:szCs w:val="24"/>
        </w:rPr>
        <w:t xml:space="preserve"> deltagergebyr</w:t>
      </w:r>
      <w:r w:rsidR="00E46E61">
        <w:rPr>
          <w:szCs w:val="24"/>
        </w:rPr>
        <w:t>,</w:t>
      </w:r>
      <w:r>
        <w:rPr>
          <w:szCs w:val="24"/>
        </w:rPr>
        <w:t xml:space="preserve"> jf. bilag </w:t>
      </w:r>
      <w:r w:rsidR="00E46E61">
        <w:rPr>
          <w:szCs w:val="24"/>
        </w:rPr>
        <w:t>3</w:t>
      </w:r>
      <w:r>
        <w:rPr>
          <w:szCs w:val="24"/>
        </w:rPr>
        <w:t>.</w:t>
      </w:r>
    </w:p>
    <w:p w14:paraId="5DBD391B" w14:textId="18153C51" w:rsidR="00AE702D" w:rsidRDefault="00AE702D" w:rsidP="00544027">
      <w:pPr>
        <w:jc w:val="left"/>
        <w:rPr>
          <w:szCs w:val="24"/>
        </w:rPr>
      </w:pPr>
    </w:p>
    <w:p w14:paraId="36529D70" w14:textId="000124A1" w:rsidR="00F27317" w:rsidRPr="00A466E0" w:rsidRDefault="00EF7F52" w:rsidP="00EF7F52">
      <w:pPr>
        <w:jc w:val="left"/>
      </w:pPr>
      <w:bookmarkStart w:id="0" w:name="_Hlk117842559"/>
      <w:r w:rsidRPr="00A466E0">
        <w:rPr>
          <w:i/>
          <w:iCs/>
        </w:rPr>
        <w:lastRenderedPageBreak/>
        <w:t>Stk. 2.</w:t>
      </w:r>
      <w:r w:rsidRPr="00A466E0">
        <w:rPr>
          <w:b/>
          <w:bCs/>
        </w:rPr>
        <w:t xml:space="preserve"> </w:t>
      </w:r>
      <w:r w:rsidR="008263F9" w:rsidRPr="00A466E0">
        <w:t xml:space="preserve">Udover </w:t>
      </w:r>
      <w:r w:rsidR="00F27317" w:rsidRPr="00A466E0">
        <w:t xml:space="preserve">allerede planlagte </w:t>
      </w:r>
      <w:r w:rsidR="008263F9" w:rsidRPr="00A466E0">
        <w:t>kurser og uddannelse</w:t>
      </w:r>
      <w:r w:rsidR="009F5FDF" w:rsidRPr="00A466E0">
        <w:t>r</w:t>
      </w:r>
      <w:r w:rsidR="00E46E61">
        <w:t>,</w:t>
      </w:r>
      <w:r w:rsidR="008263F9" w:rsidRPr="00A466E0">
        <w:t xml:space="preserve"> jf. bilag </w:t>
      </w:r>
      <w:r w:rsidR="00E46E61">
        <w:t>3,</w:t>
      </w:r>
      <w:r w:rsidR="008263F9" w:rsidRPr="00A466E0">
        <w:t xml:space="preserve"> kan</w:t>
      </w:r>
      <w:r w:rsidR="008263F9" w:rsidRPr="00A466E0">
        <w:rPr>
          <w:b/>
          <w:bCs/>
        </w:rPr>
        <w:t xml:space="preserve"> </w:t>
      </w:r>
      <w:r w:rsidR="008263F9" w:rsidRPr="00A466E0">
        <w:t xml:space="preserve">Banedanmark gennemføre </w:t>
      </w:r>
      <w:r w:rsidR="009F5FDF" w:rsidRPr="00A466E0">
        <w:t xml:space="preserve">supplerende </w:t>
      </w:r>
      <w:r w:rsidR="008263F9" w:rsidRPr="00A466E0">
        <w:t xml:space="preserve">kurser og uddannelser, som bestilles af </w:t>
      </w:r>
      <w:r w:rsidR="00FD6586">
        <w:t xml:space="preserve">en </w:t>
      </w:r>
      <w:r w:rsidR="008263F9" w:rsidRPr="00A466E0">
        <w:t xml:space="preserve">deltager. </w:t>
      </w:r>
    </w:p>
    <w:p w14:paraId="31272E5C" w14:textId="77777777" w:rsidR="00A466E0" w:rsidRDefault="00A466E0" w:rsidP="00EF7F52">
      <w:pPr>
        <w:jc w:val="left"/>
        <w:rPr>
          <w:i/>
        </w:rPr>
      </w:pPr>
    </w:p>
    <w:p w14:paraId="0BAD965A" w14:textId="34B5C476" w:rsidR="009F5FDF" w:rsidRPr="00A466E0" w:rsidRDefault="00F27317" w:rsidP="00EF7F52">
      <w:pPr>
        <w:jc w:val="left"/>
      </w:pPr>
      <w:r w:rsidRPr="00A466E0">
        <w:rPr>
          <w:i/>
        </w:rPr>
        <w:t>Stk. 3.</w:t>
      </w:r>
      <w:r w:rsidRPr="00A466E0">
        <w:t xml:space="preserve"> </w:t>
      </w:r>
      <w:r w:rsidR="008263F9" w:rsidRPr="00A466E0">
        <w:t>For</w:t>
      </w:r>
      <w:r w:rsidR="00E46E61">
        <w:t xml:space="preserve"> supplerende</w:t>
      </w:r>
      <w:r w:rsidR="008263F9" w:rsidRPr="00A466E0">
        <w:t xml:space="preserve"> kurser og uddannelser</w:t>
      </w:r>
      <w:r w:rsidR="00E46E61">
        <w:t>,</w:t>
      </w:r>
      <w:r w:rsidRPr="00A466E0">
        <w:t xml:space="preserve"> jf. stk. 2</w:t>
      </w:r>
      <w:r w:rsidR="00E46E61">
        <w:t>,</w:t>
      </w:r>
      <w:r w:rsidR="008263F9" w:rsidRPr="00A466E0">
        <w:t xml:space="preserve"> betales</w:t>
      </w:r>
      <w:r w:rsidR="009F5FDF" w:rsidRPr="00A466E0">
        <w:t xml:space="preserve"> et minimums</w:t>
      </w:r>
      <w:r w:rsidR="00EF7F52" w:rsidRPr="00A466E0">
        <w:t xml:space="preserve">gebyr svarende til </w:t>
      </w:r>
      <w:r w:rsidR="00577450" w:rsidRPr="00A466E0">
        <w:t xml:space="preserve">gebyret for </w:t>
      </w:r>
      <w:r w:rsidR="00EF7F52" w:rsidRPr="00A466E0">
        <w:t>5 deltagere</w:t>
      </w:r>
      <w:r w:rsidR="00E46E61">
        <w:t>,</w:t>
      </w:r>
      <w:r w:rsidR="00577450" w:rsidRPr="00A466E0">
        <w:t xml:space="preserve"> jf. bilag </w:t>
      </w:r>
      <w:r w:rsidR="00E46E61">
        <w:t>3</w:t>
      </w:r>
      <w:r w:rsidR="00EF7F52" w:rsidRPr="00A466E0">
        <w:t xml:space="preserve">, </w:t>
      </w:r>
      <w:r w:rsidR="009F5FDF" w:rsidRPr="00A466E0">
        <w:t>såfremt antallet</w:t>
      </w:r>
      <w:r w:rsidR="00D57883">
        <w:t xml:space="preserve"> af deltagere</w:t>
      </w:r>
      <w:r w:rsidR="009F5FDF" w:rsidRPr="00A466E0">
        <w:t xml:space="preserve"> </w:t>
      </w:r>
      <w:r w:rsidR="00D57883">
        <w:t>udgør</w:t>
      </w:r>
      <w:r w:rsidR="00D57883" w:rsidRPr="00A466E0">
        <w:t xml:space="preserve"> </w:t>
      </w:r>
      <w:r w:rsidR="009F5FDF" w:rsidRPr="00A466E0">
        <w:t>under 5</w:t>
      </w:r>
      <w:r w:rsidR="00EF7F52" w:rsidRPr="00A466E0">
        <w:t xml:space="preserve">. </w:t>
      </w:r>
      <w:r w:rsidR="009F5FDF" w:rsidRPr="00A466E0">
        <w:t>Minimumsgebyret betales af den</w:t>
      </w:r>
      <w:r w:rsidR="000B79B3">
        <w:t xml:space="preserve"> </w:t>
      </w:r>
      <w:r w:rsidR="009F5FDF" w:rsidRPr="00A466E0">
        <w:t xml:space="preserve">deltager, </w:t>
      </w:r>
      <w:r w:rsidR="002E4631">
        <w:t>som</w:t>
      </w:r>
      <w:r w:rsidR="002E4631" w:rsidRPr="00A466E0">
        <w:t xml:space="preserve"> </w:t>
      </w:r>
      <w:r w:rsidR="009F5FDF" w:rsidRPr="00A466E0">
        <w:t xml:space="preserve">har anmodet Banedanmark om </w:t>
      </w:r>
      <w:r w:rsidR="00D57883">
        <w:t xml:space="preserve">at </w:t>
      </w:r>
      <w:r w:rsidR="009F5FDF" w:rsidRPr="00A466E0">
        <w:t>gennemføre de supplerende kurser og uddannelser.</w:t>
      </w:r>
    </w:p>
    <w:p w14:paraId="3DDA7A95" w14:textId="77777777" w:rsidR="00A466E0" w:rsidRDefault="00A466E0" w:rsidP="00EF7F52">
      <w:pPr>
        <w:jc w:val="left"/>
        <w:rPr>
          <w:i/>
        </w:rPr>
      </w:pPr>
    </w:p>
    <w:p w14:paraId="0035C3F6" w14:textId="0BBF904C" w:rsidR="00EF7F52" w:rsidRDefault="009F5FDF" w:rsidP="00EF7F52">
      <w:pPr>
        <w:jc w:val="left"/>
      </w:pPr>
      <w:r w:rsidRPr="00A466E0">
        <w:rPr>
          <w:i/>
        </w:rPr>
        <w:t>Stk. 4.</w:t>
      </w:r>
      <w:r w:rsidRPr="00A466E0">
        <w:t xml:space="preserve"> Minimumsgebyret</w:t>
      </w:r>
      <w:r w:rsidR="002E4631">
        <w:t>,</w:t>
      </w:r>
      <w:r w:rsidRPr="00A466E0">
        <w:t xml:space="preserve"> </w:t>
      </w:r>
      <w:r w:rsidR="001C0019" w:rsidRPr="00A466E0">
        <w:t>jf. stk. 3</w:t>
      </w:r>
      <w:r w:rsidR="002E4631">
        <w:t>,</w:t>
      </w:r>
      <w:r w:rsidR="001C0019" w:rsidRPr="00A466E0">
        <w:t xml:space="preserve"> </w:t>
      </w:r>
      <w:r w:rsidRPr="00A466E0">
        <w:t>nedsættes</w:t>
      </w:r>
      <w:r w:rsidR="008032AF">
        <w:t>,</w:t>
      </w:r>
      <w:r w:rsidRPr="00A466E0">
        <w:t xml:space="preserve"> såfremt </w:t>
      </w:r>
      <w:r w:rsidR="00EF7F52" w:rsidRPr="00A466E0">
        <w:t xml:space="preserve">der </w:t>
      </w:r>
      <w:r w:rsidR="00D57883">
        <w:t>tilmeldes</w:t>
      </w:r>
      <w:r w:rsidR="00D57883" w:rsidRPr="00A466E0">
        <w:t xml:space="preserve"> </w:t>
      </w:r>
      <w:r w:rsidR="00EF7F52" w:rsidRPr="00A466E0">
        <w:t xml:space="preserve">flere deltagere </w:t>
      </w:r>
      <w:r w:rsidR="00D57883">
        <w:t>til</w:t>
      </w:r>
      <w:r w:rsidR="00D57883" w:rsidRPr="00A466E0">
        <w:t xml:space="preserve"> </w:t>
      </w:r>
      <w:r w:rsidR="00EF7F52" w:rsidRPr="00A466E0">
        <w:t xml:space="preserve">kurset </w:t>
      </w:r>
      <w:r w:rsidR="00D57883">
        <w:t xml:space="preserve">og uddannelsen </w:t>
      </w:r>
      <w:r w:rsidR="00EF7F52" w:rsidRPr="00A466E0">
        <w:t>fra andre bestillere end den oprindelige</w:t>
      </w:r>
      <w:r w:rsidRPr="00A466E0">
        <w:t>. De</w:t>
      </w:r>
      <w:r w:rsidR="00EF7F52" w:rsidRPr="00A466E0">
        <w:t xml:space="preserve"> efterfølgende bestillere </w:t>
      </w:r>
      <w:r w:rsidRPr="00A466E0">
        <w:t xml:space="preserve">betaler alene gebyr </w:t>
      </w:r>
      <w:r w:rsidR="00D23CD1">
        <w:t>for deres egen deltagelse</w:t>
      </w:r>
      <w:r w:rsidR="00EF7F52" w:rsidRPr="00A466E0">
        <w:t xml:space="preserve">, hvilket modregnes </w:t>
      </w:r>
      <w:r w:rsidRPr="00A466E0">
        <w:t xml:space="preserve">forholdsmæssigt </w:t>
      </w:r>
      <w:r w:rsidR="00EF7F52" w:rsidRPr="00A466E0">
        <w:t xml:space="preserve">i prisen </w:t>
      </w:r>
      <w:r w:rsidR="00D23CD1">
        <w:t>opkrævet fra</w:t>
      </w:r>
      <w:r w:rsidR="00EF7F52" w:rsidRPr="00A466E0">
        <w:t xml:space="preserve"> den oprindelige bestiller</w:t>
      </w:r>
      <w:r w:rsidR="001C0019" w:rsidRPr="00A466E0">
        <w:t xml:space="preserve">, indtil </w:t>
      </w:r>
      <w:r w:rsidR="00D23CD1">
        <w:t>deltagergebyret</w:t>
      </w:r>
      <w:r w:rsidR="00D23CD1" w:rsidRPr="00A466E0">
        <w:t xml:space="preserve"> </w:t>
      </w:r>
      <w:r w:rsidR="001C0019" w:rsidRPr="00A466E0">
        <w:t>for den oprindelige bestiller svarer til et gebyr pr. deltager</w:t>
      </w:r>
      <w:r w:rsidR="002E4631">
        <w:t>,</w:t>
      </w:r>
      <w:r w:rsidR="001C0019" w:rsidRPr="00A466E0">
        <w:t xml:space="preserve"> jf. bilag </w:t>
      </w:r>
      <w:r w:rsidR="002E4631">
        <w:t>3</w:t>
      </w:r>
      <w:r w:rsidR="00EF7F52" w:rsidRPr="00A466E0">
        <w:t>.</w:t>
      </w:r>
    </w:p>
    <w:bookmarkEnd w:id="0"/>
    <w:p w14:paraId="1F2C02BD" w14:textId="77777777" w:rsidR="008263F9" w:rsidRDefault="008263F9" w:rsidP="00544027">
      <w:pPr>
        <w:jc w:val="left"/>
        <w:rPr>
          <w:szCs w:val="24"/>
        </w:rPr>
      </w:pPr>
    </w:p>
    <w:p w14:paraId="752F9B7E" w14:textId="108DF8CE" w:rsidR="005F3D45" w:rsidRDefault="005F3D45" w:rsidP="005F3D45">
      <w:pPr>
        <w:jc w:val="left"/>
      </w:pPr>
      <w:r w:rsidRPr="36CFF0E0">
        <w:rPr>
          <w:b/>
          <w:bCs/>
        </w:rPr>
        <w:t>§</w:t>
      </w:r>
      <w:r w:rsidR="00EF7F52">
        <w:rPr>
          <w:b/>
          <w:bCs/>
        </w:rPr>
        <w:t xml:space="preserve"> 4</w:t>
      </w:r>
      <w:r w:rsidRPr="36CFF0E0">
        <w:rPr>
          <w:b/>
          <w:bCs/>
        </w:rPr>
        <w:t xml:space="preserve">. </w:t>
      </w:r>
      <w:r w:rsidR="00EF7F52" w:rsidRPr="00EF7F52">
        <w:t xml:space="preserve">Tilmeldingsfrister og </w:t>
      </w:r>
      <w:r w:rsidR="0056265B">
        <w:t>af</w:t>
      </w:r>
      <w:r w:rsidR="00EF7F52" w:rsidRPr="00EF7F52">
        <w:t>meldingsfrister fremgår af Banedanmarks kursusportal.</w:t>
      </w:r>
    </w:p>
    <w:p w14:paraId="3E6D3A0B" w14:textId="77777777" w:rsidR="005F3D45" w:rsidRDefault="005F3D45" w:rsidP="005F3D45">
      <w:pPr>
        <w:jc w:val="left"/>
        <w:rPr>
          <w:szCs w:val="24"/>
        </w:rPr>
      </w:pPr>
    </w:p>
    <w:p w14:paraId="02BEA796" w14:textId="302206FB" w:rsidR="00DE08BB" w:rsidRDefault="0048150C" w:rsidP="004333F7">
      <w:pPr>
        <w:jc w:val="left"/>
      </w:pPr>
      <w:r>
        <w:rPr>
          <w:i/>
          <w:iCs/>
        </w:rPr>
        <w:t xml:space="preserve">Stk. 2. </w:t>
      </w:r>
      <w:r w:rsidR="005F3D45">
        <w:t xml:space="preserve">Ved afmelding efter </w:t>
      </w:r>
      <w:r w:rsidR="0056265B">
        <w:t>af</w:t>
      </w:r>
      <w:r w:rsidR="005F3D45">
        <w:t>meldingsfrist</w:t>
      </w:r>
      <w:r>
        <w:t>en</w:t>
      </w:r>
      <w:r w:rsidR="005F3D45">
        <w:t xml:space="preserve"> opkræves det fulde </w:t>
      </w:r>
      <w:r w:rsidR="0056265B">
        <w:t>deltager</w:t>
      </w:r>
      <w:r w:rsidR="005F3D45">
        <w:t>gebyr, dog ikke hvis kurset</w:t>
      </w:r>
      <w:r w:rsidR="0056265B">
        <w:t xml:space="preserve"> eller uddannelsen</w:t>
      </w:r>
      <w:r w:rsidR="005F3D45">
        <w:t xml:space="preserve"> er fyldt op</w:t>
      </w:r>
      <w:r>
        <w:t>,</w:t>
      </w:r>
      <w:r w:rsidR="005F3D45">
        <w:t xml:space="preserve"> eller hvis </w:t>
      </w:r>
      <w:r w:rsidR="00385D02">
        <w:t xml:space="preserve">en </w:t>
      </w:r>
      <w:r w:rsidR="0056265B">
        <w:t>kollega</w:t>
      </w:r>
      <w:r w:rsidR="00805AC2">
        <w:t xml:space="preserve"> </w:t>
      </w:r>
      <w:r w:rsidR="00385D02">
        <w:t xml:space="preserve">fra samme </w:t>
      </w:r>
      <w:r w:rsidR="005F3D45">
        <w:t>virksomhed</w:t>
      </w:r>
      <w:r w:rsidR="00385D02">
        <w:t xml:space="preserve"> </w:t>
      </w:r>
      <w:r w:rsidR="0056265B">
        <w:t xml:space="preserve">overtager </w:t>
      </w:r>
      <w:r w:rsidR="00385D02">
        <w:t>deltager</w:t>
      </w:r>
      <w:r w:rsidR="0056265B">
        <w:t>pladsen</w:t>
      </w:r>
      <w:r w:rsidR="005F3D45">
        <w:t>.</w:t>
      </w:r>
    </w:p>
    <w:p w14:paraId="33865E0B" w14:textId="77777777" w:rsidR="00DE08BB" w:rsidRPr="004333F7" w:rsidRDefault="00DE08BB" w:rsidP="004333F7">
      <w:pPr>
        <w:jc w:val="left"/>
      </w:pPr>
    </w:p>
    <w:p w14:paraId="583A6C01" w14:textId="77777777" w:rsidR="00173C90" w:rsidRDefault="00173C90" w:rsidP="0004397B">
      <w:pPr>
        <w:rPr>
          <w:color w:val="000000" w:themeColor="text1"/>
          <w:szCs w:val="24"/>
        </w:rPr>
      </w:pPr>
    </w:p>
    <w:p w14:paraId="0B969F0C" w14:textId="5B53752B" w:rsidR="0004397B" w:rsidRDefault="0004397B" w:rsidP="0004397B">
      <w:pPr>
        <w:jc w:val="center"/>
        <w:rPr>
          <w:i/>
          <w:iCs/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>Generelle bestemmelser</w:t>
      </w:r>
    </w:p>
    <w:p w14:paraId="2BC2EC9B" w14:textId="77777777" w:rsidR="00AE1EA2" w:rsidRPr="00D55C6C" w:rsidRDefault="00AE1EA2" w:rsidP="0004397B">
      <w:pPr>
        <w:jc w:val="center"/>
        <w:rPr>
          <w:i/>
          <w:iCs/>
          <w:color w:val="000000" w:themeColor="text1"/>
          <w:szCs w:val="24"/>
        </w:rPr>
      </w:pPr>
    </w:p>
    <w:p w14:paraId="5F286076" w14:textId="088C87F6" w:rsidR="0048150C" w:rsidRDefault="0048150C" w:rsidP="003E7E32">
      <w:pPr>
        <w:rPr>
          <w:color w:val="000000" w:themeColor="text1"/>
          <w:szCs w:val="24"/>
        </w:rPr>
      </w:pPr>
      <w:r w:rsidRPr="0048150C">
        <w:rPr>
          <w:b/>
          <w:bCs/>
          <w:color w:val="000000" w:themeColor="text1"/>
          <w:szCs w:val="24"/>
        </w:rPr>
        <w:t>§ 5.</w:t>
      </w:r>
      <w:r>
        <w:rPr>
          <w:b/>
          <w:bCs/>
          <w:i/>
          <w:iCs/>
          <w:color w:val="000000" w:themeColor="text1"/>
          <w:szCs w:val="24"/>
        </w:rPr>
        <w:t xml:space="preserve"> </w:t>
      </w:r>
      <w:r w:rsidR="0004397B" w:rsidRPr="00275852">
        <w:rPr>
          <w:color w:val="000000" w:themeColor="text1"/>
          <w:szCs w:val="24"/>
        </w:rPr>
        <w:t xml:space="preserve">Betalingsfristen er netto 30 dage efter afsendelse af faktura. Overskrides forfaldsdatoen opkræves morarenter og rykkergebyrer </w:t>
      </w:r>
      <w:r w:rsidR="00577450">
        <w:rPr>
          <w:color w:val="000000" w:themeColor="text1"/>
          <w:szCs w:val="24"/>
        </w:rPr>
        <w:t xml:space="preserve">efter reglerne i </w:t>
      </w:r>
      <w:r w:rsidR="0004397B" w:rsidRPr="00275852">
        <w:rPr>
          <w:color w:val="000000" w:themeColor="text1"/>
          <w:szCs w:val="24"/>
        </w:rPr>
        <w:t>rentelov</w:t>
      </w:r>
      <w:r w:rsidR="009A3D00">
        <w:rPr>
          <w:color w:val="000000" w:themeColor="text1"/>
          <w:szCs w:val="24"/>
        </w:rPr>
        <w:t>en</w:t>
      </w:r>
      <w:r w:rsidR="00577450">
        <w:rPr>
          <w:color w:val="000000" w:themeColor="text1"/>
          <w:szCs w:val="24"/>
        </w:rPr>
        <w:t>.</w:t>
      </w:r>
      <w:r w:rsidR="003E7E32">
        <w:rPr>
          <w:color w:val="000000" w:themeColor="text1"/>
          <w:szCs w:val="24"/>
        </w:rPr>
        <w:t xml:space="preserve"> </w:t>
      </w:r>
    </w:p>
    <w:p w14:paraId="41AC995F" w14:textId="77777777" w:rsidR="002E4631" w:rsidRDefault="002E4631" w:rsidP="003E7E32">
      <w:pPr>
        <w:rPr>
          <w:color w:val="000000" w:themeColor="text1"/>
          <w:szCs w:val="24"/>
        </w:rPr>
      </w:pPr>
    </w:p>
    <w:p w14:paraId="4574BBCA" w14:textId="48E95ADB" w:rsidR="00DF6129" w:rsidRDefault="0048150C" w:rsidP="003E7E32">
      <w:pPr>
        <w:rPr>
          <w:color w:val="000000" w:themeColor="text1"/>
          <w:szCs w:val="24"/>
        </w:rPr>
      </w:pPr>
      <w:r w:rsidRPr="00240F6F">
        <w:rPr>
          <w:i/>
          <w:color w:val="000000" w:themeColor="text1"/>
          <w:szCs w:val="24"/>
        </w:rPr>
        <w:t>Stk. 2.</w:t>
      </w:r>
      <w:r>
        <w:rPr>
          <w:color w:val="000000" w:themeColor="text1"/>
          <w:szCs w:val="24"/>
        </w:rPr>
        <w:t xml:space="preserve"> Såfremt fakturaen ikke betales</w:t>
      </w:r>
      <w:r w:rsidR="00DF6129">
        <w:rPr>
          <w:color w:val="000000" w:themeColor="text1"/>
          <w:szCs w:val="24"/>
        </w:rPr>
        <w:t xml:space="preserve">, </w:t>
      </w:r>
      <w:r>
        <w:rPr>
          <w:color w:val="000000" w:themeColor="text1"/>
          <w:szCs w:val="24"/>
        </w:rPr>
        <w:t>over</w:t>
      </w:r>
      <w:r w:rsidR="00DF6129">
        <w:rPr>
          <w:color w:val="000000" w:themeColor="text1"/>
          <w:szCs w:val="24"/>
        </w:rPr>
        <w:t xml:space="preserve">drages fordringen til inddrivelse </w:t>
      </w:r>
      <w:r w:rsidR="009A3D00">
        <w:rPr>
          <w:color w:val="000000" w:themeColor="text1"/>
          <w:szCs w:val="24"/>
        </w:rPr>
        <w:t>efter reglerne i</w:t>
      </w:r>
      <w:r w:rsidR="00DF6129">
        <w:rPr>
          <w:color w:val="000000" w:themeColor="text1"/>
          <w:szCs w:val="24"/>
        </w:rPr>
        <w:t xml:space="preserve"> </w:t>
      </w:r>
      <w:r w:rsidR="009A3D00">
        <w:rPr>
          <w:color w:val="000000" w:themeColor="text1"/>
          <w:szCs w:val="24"/>
        </w:rPr>
        <w:t>g</w:t>
      </w:r>
      <w:r w:rsidR="009A3D00" w:rsidRPr="009A3D00">
        <w:rPr>
          <w:color w:val="000000" w:themeColor="text1"/>
          <w:szCs w:val="24"/>
        </w:rPr>
        <w:t>ældsinddrivelsesloven</w:t>
      </w:r>
      <w:r w:rsidR="009A3D00">
        <w:rPr>
          <w:color w:val="000000" w:themeColor="text1"/>
          <w:szCs w:val="24"/>
        </w:rPr>
        <w:t>.</w:t>
      </w:r>
    </w:p>
    <w:p w14:paraId="711972B7" w14:textId="77777777" w:rsidR="00DF6129" w:rsidRDefault="00DF6129" w:rsidP="003E7E32">
      <w:pPr>
        <w:rPr>
          <w:color w:val="000000" w:themeColor="text1"/>
          <w:szCs w:val="24"/>
        </w:rPr>
      </w:pPr>
    </w:p>
    <w:p w14:paraId="76F59956" w14:textId="77777777" w:rsidR="0004397B" w:rsidRPr="005F11AD" w:rsidRDefault="0004397B" w:rsidP="0004397B">
      <w:pPr>
        <w:jc w:val="left"/>
        <w:rPr>
          <w:color w:val="000000" w:themeColor="text1"/>
          <w:szCs w:val="24"/>
        </w:rPr>
      </w:pPr>
    </w:p>
    <w:p w14:paraId="4708755F" w14:textId="77777777" w:rsidR="0004397B" w:rsidRDefault="0004397B" w:rsidP="0004397B">
      <w:pPr>
        <w:jc w:val="center"/>
        <w:rPr>
          <w:i/>
          <w:iCs/>
          <w:color w:val="000000" w:themeColor="text1"/>
          <w:szCs w:val="24"/>
        </w:rPr>
      </w:pPr>
      <w:r w:rsidRPr="005F11AD">
        <w:rPr>
          <w:i/>
          <w:iCs/>
          <w:color w:val="000000" w:themeColor="text1"/>
          <w:szCs w:val="24"/>
        </w:rPr>
        <w:t>Klageadgang</w:t>
      </w:r>
    </w:p>
    <w:p w14:paraId="2A8BA48A" w14:textId="77777777" w:rsidR="0004397B" w:rsidRPr="005F11AD" w:rsidRDefault="0004397B" w:rsidP="0004397B">
      <w:pPr>
        <w:jc w:val="center"/>
        <w:rPr>
          <w:i/>
          <w:iCs/>
          <w:color w:val="000000" w:themeColor="text1"/>
          <w:szCs w:val="24"/>
        </w:rPr>
      </w:pPr>
    </w:p>
    <w:p w14:paraId="66D3B3EB" w14:textId="7852BF01" w:rsidR="00C92F7D" w:rsidRDefault="0004397B" w:rsidP="0004397B">
      <w:pPr>
        <w:jc w:val="left"/>
        <w:rPr>
          <w:color w:val="000000" w:themeColor="text1"/>
          <w:szCs w:val="24"/>
        </w:rPr>
      </w:pPr>
      <w:r w:rsidRPr="005F11AD">
        <w:rPr>
          <w:b/>
          <w:bCs/>
          <w:color w:val="000000" w:themeColor="text1"/>
          <w:szCs w:val="24"/>
        </w:rPr>
        <w:t xml:space="preserve">§ </w:t>
      </w:r>
      <w:r w:rsidR="0048150C">
        <w:rPr>
          <w:b/>
          <w:bCs/>
          <w:color w:val="000000" w:themeColor="text1"/>
          <w:szCs w:val="24"/>
        </w:rPr>
        <w:t>6</w:t>
      </w:r>
      <w:r w:rsidRPr="005F11AD">
        <w:rPr>
          <w:b/>
          <w:bCs/>
          <w:color w:val="000000" w:themeColor="text1"/>
          <w:szCs w:val="24"/>
        </w:rPr>
        <w:t>.</w:t>
      </w:r>
      <w:r w:rsidRPr="005F11AD">
        <w:rPr>
          <w:color w:val="000000" w:themeColor="text1"/>
          <w:szCs w:val="24"/>
        </w:rPr>
        <w:t> </w:t>
      </w:r>
      <w:bookmarkStart w:id="1" w:name="_Hlk114667546"/>
      <w:r w:rsidRPr="005F11AD">
        <w:rPr>
          <w:color w:val="000000" w:themeColor="text1"/>
          <w:szCs w:val="24"/>
        </w:rPr>
        <w:t xml:space="preserve">Afgørelser truffet af </w:t>
      </w:r>
      <w:r>
        <w:rPr>
          <w:color w:val="000000" w:themeColor="text1"/>
          <w:szCs w:val="24"/>
        </w:rPr>
        <w:t>Banedanmark</w:t>
      </w:r>
      <w:r w:rsidRPr="005F11AD">
        <w:rPr>
          <w:color w:val="000000" w:themeColor="text1"/>
          <w:szCs w:val="24"/>
        </w:rPr>
        <w:t xml:space="preserve"> efter denne bekendtgørelse kan </w:t>
      </w:r>
      <w:r w:rsidR="00C92F7D">
        <w:rPr>
          <w:color w:val="000000" w:themeColor="text1"/>
          <w:szCs w:val="24"/>
        </w:rPr>
        <w:t xml:space="preserve">påklages til </w:t>
      </w:r>
      <w:r w:rsidRPr="005F11AD">
        <w:rPr>
          <w:color w:val="000000" w:themeColor="text1"/>
          <w:szCs w:val="24"/>
        </w:rPr>
        <w:t>transportministeren</w:t>
      </w:r>
      <w:r w:rsidR="00C92F7D">
        <w:rPr>
          <w:color w:val="000000" w:themeColor="text1"/>
          <w:szCs w:val="24"/>
        </w:rPr>
        <w:t>.</w:t>
      </w:r>
    </w:p>
    <w:p w14:paraId="19767231" w14:textId="77777777" w:rsidR="00DF6129" w:rsidRPr="00C92F7D" w:rsidRDefault="00DF6129" w:rsidP="0004397B">
      <w:pPr>
        <w:jc w:val="left"/>
        <w:rPr>
          <w:color w:val="FF0000"/>
          <w:szCs w:val="24"/>
        </w:rPr>
      </w:pPr>
    </w:p>
    <w:bookmarkEnd w:id="1"/>
    <w:p w14:paraId="74CAA40B" w14:textId="77777777" w:rsidR="0004397B" w:rsidRPr="0036652E" w:rsidRDefault="0004397B" w:rsidP="0004397B">
      <w:pPr>
        <w:jc w:val="left"/>
      </w:pPr>
    </w:p>
    <w:p w14:paraId="1D04261F" w14:textId="77777777" w:rsidR="0004397B" w:rsidRDefault="0004397B" w:rsidP="0004397B">
      <w:pPr>
        <w:jc w:val="center"/>
        <w:rPr>
          <w:i/>
          <w:iCs/>
        </w:rPr>
      </w:pPr>
      <w:r>
        <w:rPr>
          <w:i/>
          <w:iCs/>
        </w:rPr>
        <w:t>Ikrafttræden</w:t>
      </w:r>
    </w:p>
    <w:p w14:paraId="43372AEF" w14:textId="77777777" w:rsidR="0004397B" w:rsidRDefault="0004397B" w:rsidP="0004397B">
      <w:pPr>
        <w:jc w:val="center"/>
        <w:rPr>
          <w:i/>
          <w:iCs/>
        </w:rPr>
      </w:pPr>
    </w:p>
    <w:p w14:paraId="3676EB17" w14:textId="269026F6" w:rsidR="0004397B" w:rsidRDefault="0004397B" w:rsidP="0004397B">
      <w:r>
        <w:rPr>
          <w:b/>
          <w:bCs/>
        </w:rPr>
        <w:t xml:space="preserve">§ </w:t>
      </w:r>
      <w:r w:rsidR="0048150C">
        <w:rPr>
          <w:b/>
          <w:bCs/>
        </w:rPr>
        <w:t>7</w:t>
      </w:r>
      <w:r>
        <w:rPr>
          <w:b/>
          <w:bCs/>
        </w:rPr>
        <w:t xml:space="preserve">. </w:t>
      </w:r>
      <w:r>
        <w:t xml:space="preserve">Bekendtgørelsen træder i </w:t>
      </w:r>
      <w:r w:rsidRPr="00BF14B5">
        <w:t xml:space="preserve">kraft den </w:t>
      </w:r>
      <w:r w:rsidR="00F1322A">
        <w:t>1. juli</w:t>
      </w:r>
      <w:r w:rsidRPr="00BF14B5">
        <w:t xml:space="preserve"> 202</w:t>
      </w:r>
      <w:r w:rsidR="0048150C" w:rsidRPr="00BF14B5">
        <w:t>3</w:t>
      </w:r>
      <w:r w:rsidRPr="00BF14B5">
        <w:t>.</w:t>
      </w:r>
      <w:r>
        <w:t xml:space="preserve"> </w:t>
      </w:r>
    </w:p>
    <w:p w14:paraId="3EFD30A6" w14:textId="5E764842" w:rsidR="0004397B" w:rsidRDefault="0004397B" w:rsidP="0004397B"/>
    <w:p w14:paraId="0D3788E7" w14:textId="77777777" w:rsidR="008D5C1E" w:rsidRDefault="008D5C1E" w:rsidP="008D5C1E">
      <w:pPr>
        <w:rPr>
          <w:b/>
          <w:bCs/>
        </w:rPr>
      </w:pPr>
      <w:r>
        <w:rPr>
          <w:b/>
          <w:bCs/>
        </w:rPr>
        <w:lastRenderedPageBreak/>
        <w:t>Bilag 1</w:t>
      </w:r>
    </w:p>
    <w:p w14:paraId="268BBB7E" w14:textId="77777777" w:rsidR="008D5C1E" w:rsidRDefault="008D5C1E" w:rsidP="008D5C1E">
      <w:pPr>
        <w:rPr>
          <w:b/>
          <w:bCs/>
        </w:rPr>
      </w:pPr>
    </w:p>
    <w:p w14:paraId="59A4A5BE" w14:textId="77777777" w:rsidR="008D5C1E" w:rsidRPr="00C20D63" w:rsidRDefault="008D5C1E" w:rsidP="008D5C1E">
      <w:pPr>
        <w:jc w:val="left"/>
        <w:rPr>
          <w:b/>
          <w:bCs/>
          <w:szCs w:val="24"/>
        </w:rPr>
      </w:pPr>
      <w:r>
        <w:rPr>
          <w:b/>
          <w:bCs/>
        </w:rPr>
        <w:t xml:space="preserve">Gebyrer for beredskabsydelser jf. § 1, stk. 1. </w:t>
      </w:r>
      <w:r>
        <w:rPr>
          <w:b/>
          <w:bCs/>
        </w:rPr>
        <w:br/>
      </w:r>
      <w:bookmarkStart w:id="2" w:name="_Hlk13409894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4489"/>
      </w:tblGrid>
      <w:tr w:rsidR="008D5C1E" w:rsidRPr="00C20D63" w14:paraId="60B5DB7C" w14:textId="77777777" w:rsidTr="005D376B">
        <w:tc>
          <w:tcPr>
            <w:tcW w:w="4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7431E" w14:textId="77777777" w:rsidR="008D5C1E" w:rsidRPr="00C20D63" w:rsidRDefault="008D5C1E" w:rsidP="005D376B">
            <w:pP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Beredskab</w:t>
            </w:r>
            <w:r w:rsidRPr="00C20D63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sydelser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68841" w14:textId="77777777" w:rsidR="008D5C1E" w:rsidRPr="00C20D63" w:rsidRDefault="008D5C1E" w:rsidP="005D376B">
            <w:pP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Pris (2023) [kr./time]</w:t>
            </w:r>
          </w:p>
        </w:tc>
      </w:tr>
      <w:tr w:rsidR="008D5C1E" w:rsidRPr="00C20D63" w14:paraId="36D3778A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214E4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Holdleder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376F" w14:textId="77777777" w:rsidR="008D5C1E" w:rsidRPr="00C20D63" w:rsidRDefault="008D5C1E" w:rsidP="005D376B">
            <w:pPr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981,63 kr.</w:t>
            </w:r>
            <w:r w:rsidRPr="00C20D63">
              <w:rPr>
                <w:rFonts w:cs="Times New Roman"/>
                <w:szCs w:val="24"/>
              </w:rPr>
              <w:t xml:space="preserve"> </w:t>
            </w:r>
          </w:p>
        </w:tc>
      </w:tr>
      <w:tr w:rsidR="008D5C1E" w:rsidRPr="00C20D63" w14:paraId="5D82F06F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DB748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Beredskabsmedarbejder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304D" w14:textId="77777777" w:rsidR="008D5C1E" w:rsidRPr="00C20D63" w:rsidRDefault="008D5C1E" w:rsidP="005D376B">
            <w:pPr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831,17 kr.</w:t>
            </w:r>
          </w:p>
        </w:tc>
      </w:tr>
      <w:tr w:rsidR="008D5C1E" w:rsidRPr="00C20D63" w14:paraId="1F858C20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B2D6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under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F6D6B" w14:textId="77777777" w:rsidR="008D5C1E" w:rsidRPr="00C20D63" w:rsidRDefault="008D5C1E" w:rsidP="005D376B">
            <w:pPr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1.110,12 </w:t>
            </w:r>
          </w:p>
        </w:tc>
      </w:tr>
      <w:tr w:rsidR="008D5C1E" w:rsidRPr="00C20D63" w14:paraId="3A70D8E3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618B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over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FAFE" w14:textId="77777777" w:rsidR="008D5C1E" w:rsidRPr="00C20D63" w:rsidRDefault="008D5C1E" w:rsidP="005D376B">
            <w:pPr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1.664,77 </w:t>
            </w:r>
          </w:p>
        </w:tc>
      </w:tr>
      <w:tr w:rsidR="008D5C1E" w:rsidRPr="00C20D63" w14:paraId="67B6DE07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D448C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Beredskabskran, lille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7EA8" w14:textId="77777777" w:rsidR="008D5C1E" w:rsidRPr="00C20D63" w:rsidRDefault="008D5C1E" w:rsidP="005D376B">
            <w:pPr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3.205,63 </w:t>
            </w:r>
          </w:p>
        </w:tc>
      </w:tr>
      <w:tr w:rsidR="008D5C1E" w:rsidRPr="00C20D63" w14:paraId="6FDE3289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09B11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Beredskabskran, stor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9C3EE" w14:textId="77777777" w:rsidR="008D5C1E" w:rsidRPr="00C20D63" w:rsidRDefault="008D5C1E" w:rsidP="005D376B">
            <w:pPr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7.459,86 </w:t>
            </w:r>
          </w:p>
        </w:tc>
      </w:tr>
      <w:tr w:rsidR="008D5C1E" w:rsidRPr="00C20D63" w14:paraId="172B7D8B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5B100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Materialer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410F6" w14:textId="77777777" w:rsidR="008D5C1E" w:rsidRPr="00C20D63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Efter forbrug</w:t>
            </w:r>
            <w:r>
              <w:rPr>
                <w:rFonts w:cs="Times New Roman"/>
                <w:color w:val="000000"/>
                <w:szCs w:val="24"/>
                <w:lang w:eastAsia="da-DK"/>
              </w:rPr>
              <w:t>*</w:t>
            </w: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 xml:space="preserve"> </w:t>
            </w:r>
          </w:p>
        </w:tc>
      </w:tr>
    </w:tbl>
    <w:p w14:paraId="7A7BFE9B" w14:textId="77777777" w:rsidR="008D5C1E" w:rsidRDefault="008D5C1E" w:rsidP="008D5C1E">
      <w:pPr>
        <w:rPr>
          <w:rFonts w:cs="Times New Roman"/>
          <w:szCs w:val="24"/>
        </w:rPr>
      </w:pPr>
      <w:r>
        <w:rPr>
          <w:rFonts w:cs="Times New Roman"/>
          <w:szCs w:val="24"/>
        </w:rPr>
        <w:t>* Der pålægges den til enhver tid gældende IPO-sats</w:t>
      </w:r>
    </w:p>
    <w:p w14:paraId="01E37A98" w14:textId="77777777" w:rsidR="008D5C1E" w:rsidRPr="00C20D63" w:rsidRDefault="008D5C1E" w:rsidP="008D5C1E">
      <w:pPr>
        <w:rPr>
          <w:rFonts w:cs="Times New Roman"/>
          <w:szCs w:val="24"/>
        </w:rPr>
      </w:pPr>
    </w:p>
    <w:p w14:paraId="0EE2DD7B" w14:textId="77777777" w:rsidR="008D5C1E" w:rsidRPr="00BF14B5" w:rsidRDefault="008D5C1E" w:rsidP="008D5C1E">
      <w:pPr>
        <w:rPr>
          <w:rFonts w:cs="Times New Roman"/>
          <w:b/>
          <w:bCs/>
        </w:rPr>
      </w:pPr>
      <w:r w:rsidRPr="00BF14B5">
        <w:rPr>
          <w:rFonts w:cs="Times New Roman"/>
          <w:b/>
          <w:bCs/>
        </w:rPr>
        <w:t>Gebyrer for beredskabsydelser jf. § 1, stk. 2.</w:t>
      </w:r>
    </w:p>
    <w:p w14:paraId="30577D5F" w14:textId="77777777" w:rsidR="008D5C1E" w:rsidRPr="002F0FDC" w:rsidRDefault="008D5C1E" w:rsidP="008D5C1E">
      <w:pPr>
        <w:rPr>
          <w:rFonts w:cs="Times New Roman"/>
          <w:b/>
          <w:bCs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4489"/>
      </w:tblGrid>
      <w:tr w:rsidR="008D5C1E" w:rsidRPr="002F0FDC" w14:paraId="3246791C" w14:textId="77777777" w:rsidTr="005D376B">
        <w:tc>
          <w:tcPr>
            <w:tcW w:w="4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16D25" w14:textId="77777777" w:rsidR="008D5C1E" w:rsidRPr="002F0FDC" w:rsidRDefault="008D5C1E" w:rsidP="005D376B">
            <w:pP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Beredskab</w:t>
            </w:r>
            <w:r w:rsidRPr="002F0FDC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sydelser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4F0CB" w14:textId="77777777" w:rsidR="008D5C1E" w:rsidRPr="002F0FDC" w:rsidRDefault="008D5C1E" w:rsidP="005D376B">
            <w:pP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Pris (2023) [kr./time]</w:t>
            </w:r>
          </w:p>
        </w:tc>
      </w:tr>
      <w:tr w:rsidR="008D5C1E" w:rsidRPr="002F0FDC" w14:paraId="6B0F710F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0E716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Holdleder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E0E82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>
              <w:rPr>
                <w:rFonts w:cs="Times New Roman"/>
                <w:szCs w:val="24"/>
              </w:rPr>
              <w:t xml:space="preserve"> 1.002,85</w:t>
            </w:r>
          </w:p>
        </w:tc>
      </w:tr>
      <w:tr w:rsidR="008D5C1E" w:rsidRPr="002F0FDC" w14:paraId="0C016AE6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13280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Beredskabsmedarbejder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B419F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 849,14</w:t>
            </w:r>
            <w:r w:rsidRPr="002F0FDC">
              <w:rPr>
                <w:rFonts w:cs="Times New Roman"/>
                <w:szCs w:val="24"/>
              </w:rPr>
              <w:t xml:space="preserve">     </w:t>
            </w:r>
          </w:p>
        </w:tc>
      </w:tr>
      <w:tr w:rsidR="008D5C1E" w:rsidRPr="002F0FDC" w14:paraId="3371DBC8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EB007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under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3D869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1.154,52     </w:t>
            </w:r>
          </w:p>
        </w:tc>
      </w:tr>
      <w:tr w:rsidR="008D5C1E" w:rsidRPr="002F0FDC" w14:paraId="274E79AC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964DE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over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F70FE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1.731,36     </w:t>
            </w:r>
          </w:p>
        </w:tc>
      </w:tr>
      <w:tr w:rsidR="008D5C1E" w:rsidRPr="002F0FDC" w14:paraId="50F03E5E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E7435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Beredskabskran, lille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DBFD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3.333,86     </w:t>
            </w:r>
          </w:p>
        </w:tc>
      </w:tr>
      <w:tr w:rsidR="008D5C1E" w:rsidRPr="002F0FDC" w14:paraId="5EAFA232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5849A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Beredskabskran, stor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C35E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7.758,25     </w:t>
            </w:r>
          </w:p>
        </w:tc>
      </w:tr>
      <w:tr w:rsidR="008D5C1E" w:rsidRPr="002F0FDC" w14:paraId="0E3AF2FD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E4916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Materialer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67A34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Efter forbrug</w:t>
            </w:r>
            <w:r>
              <w:rPr>
                <w:rFonts w:cs="Times New Roman"/>
                <w:color w:val="000000"/>
                <w:szCs w:val="24"/>
                <w:lang w:eastAsia="da-DK"/>
              </w:rPr>
              <w:t>*</w:t>
            </w:r>
          </w:p>
        </w:tc>
      </w:tr>
    </w:tbl>
    <w:p w14:paraId="06887C13" w14:textId="77777777" w:rsidR="008D5C1E" w:rsidRDefault="008D5C1E" w:rsidP="008D5C1E">
      <w:pPr>
        <w:rPr>
          <w:rFonts w:cs="Times New Roman"/>
          <w:szCs w:val="24"/>
        </w:rPr>
      </w:pPr>
      <w:r>
        <w:rPr>
          <w:rFonts w:cs="Times New Roman"/>
          <w:szCs w:val="24"/>
        </w:rPr>
        <w:t>* Der pålægges den til enhver tid gældende IPO-sats</w:t>
      </w:r>
    </w:p>
    <w:p w14:paraId="3D0CA62A" w14:textId="77777777" w:rsidR="008D5C1E" w:rsidRPr="002F0FDC" w:rsidRDefault="008D5C1E" w:rsidP="008D5C1E">
      <w:pPr>
        <w:rPr>
          <w:rFonts w:cs="Times New Roman"/>
          <w:szCs w:val="24"/>
        </w:rPr>
      </w:pPr>
    </w:p>
    <w:p w14:paraId="294F7B1E" w14:textId="77777777" w:rsidR="008D5C1E" w:rsidRDefault="008D5C1E" w:rsidP="008D5C1E">
      <w:pPr>
        <w:rPr>
          <w:b/>
          <w:bCs/>
        </w:rPr>
      </w:pPr>
      <w:r>
        <w:rPr>
          <w:b/>
          <w:bCs/>
        </w:rPr>
        <w:t>Bilag 2</w:t>
      </w:r>
    </w:p>
    <w:p w14:paraId="6932E9EA" w14:textId="77777777" w:rsidR="008D5C1E" w:rsidRDefault="008D5C1E" w:rsidP="008D5C1E">
      <w:pPr>
        <w:rPr>
          <w:b/>
          <w:bCs/>
        </w:rPr>
      </w:pPr>
    </w:p>
    <w:p w14:paraId="6144A2CD" w14:textId="77777777" w:rsidR="008D5C1E" w:rsidRPr="00C20D63" w:rsidRDefault="008D5C1E" w:rsidP="008D5C1E">
      <w:pPr>
        <w:rPr>
          <w:b/>
          <w:bCs/>
          <w:szCs w:val="24"/>
        </w:rPr>
      </w:pPr>
      <w:r w:rsidRPr="00C20D63">
        <w:rPr>
          <w:b/>
          <w:bCs/>
          <w:szCs w:val="24"/>
        </w:rPr>
        <w:t>Gebyrer i forbindelse med tredjepartsprojekter jf. § 2.</w:t>
      </w:r>
    </w:p>
    <w:p w14:paraId="212688C9" w14:textId="77777777" w:rsidR="008D5C1E" w:rsidRDefault="008D5C1E" w:rsidP="008D5C1E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8"/>
        <w:gridCol w:w="4408"/>
      </w:tblGrid>
      <w:tr w:rsidR="008D5C1E" w14:paraId="6BC2E636" w14:textId="77777777" w:rsidTr="005D376B">
        <w:tc>
          <w:tcPr>
            <w:tcW w:w="4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A5997" w14:textId="77777777" w:rsidR="008D5C1E" w:rsidRDefault="008D5C1E" w:rsidP="005D376B">
            <w:pPr>
              <w:rPr>
                <w:b/>
                <w:bCs/>
              </w:rPr>
            </w:pP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BD623" w14:textId="77777777" w:rsidR="008D5C1E" w:rsidRDefault="008D5C1E" w:rsidP="005D376B">
            <w:pPr>
              <w:jc w:val="left"/>
              <w:rPr>
                <w:b/>
                <w:bCs/>
              </w:rPr>
            </w:pPr>
            <w:r w:rsidRPr="00C20D63">
              <w:rPr>
                <w:b/>
                <w:bCs/>
              </w:rPr>
              <w:t xml:space="preserve">Pris (2023) </w:t>
            </w:r>
            <w:r w:rsidRPr="00C20D63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da-DK"/>
              </w:rPr>
              <w:t>[kr./time]</w:t>
            </w:r>
          </w:p>
        </w:tc>
      </w:tr>
      <w:tr w:rsidR="008D5C1E" w14:paraId="58F4B69F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69C3B" w14:textId="77777777" w:rsidR="008D5C1E" w:rsidRDefault="008D5C1E" w:rsidP="005D376B">
            <w:r>
              <w:t>3. parts koordinator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44B97" w14:textId="77777777" w:rsidR="008D5C1E" w:rsidRDefault="008D5C1E" w:rsidP="005D376B">
            <w:r>
              <w:t>787,64 kr.</w:t>
            </w:r>
          </w:p>
        </w:tc>
      </w:tr>
      <w:tr w:rsidR="008D5C1E" w14:paraId="228513C4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ED8A3" w14:textId="77777777" w:rsidR="008D5C1E" w:rsidRDefault="008D5C1E" w:rsidP="005D376B">
            <w:r>
              <w:t>Fagressource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9CE1E" w14:textId="77777777" w:rsidR="008D5C1E" w:rsidRDefault="008D5C1E" w:rsidP="005D376B">
            <w:r>
              <w:t>842,88 kr.</w:t>
            </w:r>
          </w:p>
        </w:tc>
      </w:tr>
      <w:tr w:rsidR="008D5C1E" w14:paraId="4DC1044C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408E3" w14:textId="77777777" w:rsidR="008D5C1E" w:rsidRDefault="008D5C1E" w:rsidP="005D376B">
            <w:r>
              <w:t>Trafikplanlægger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5DFA1" w14:textId="77777777" w:rsidR="008D5C1E" w:rsidRDefault="008D5C1E" w:rsidP="005D376B">
            <w:r>
              <w:t>740,52 kr.</w:t>
            </w:r>
          </w:p>
        </w:tc>
      </w:tr>
      <w:tr w:rsidR="008D5C1E" w14:paraId="0FD0F11A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EA52A" w14:textId="77777777" w:rsidR="008D5C1E" w:rsidRDefault="008D5C1E" w:rsidP="005D376B">
            <w:r>
              <w:t>S&amp;I koordinator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2EFA9" w14:textId="77777777" w:rsidR="008D5C1E" w:rsidRDefault="008D5C1E" w:rsidP="005D376B">
            <w:r>
              <w:t>708,83 kr.</w:t>
            </w:r>
          </w:p>
        </w:tc>
      </w:tr>
      <w:tr w:rsidR="008D5C1E" w14:paraId="73E65211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E3518" w14:textId="77777777" w:rsidR="008D5C1E" w:rsidRDefault="008D5C1E" w:rsidP="005D376B">
            <w:r>
              <w:t>Sikkerhedskoordinator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7B637" w14:textId="77777777" w:rsidR="008D5C1E" w:rsidRDefault="008D5C1E" w:rsidP="005D376B">
            <w:r>
              <w:t>676,25 kr.</w:t>
            </w:r>
          </w:p>
        </w:tc>
      </w:tr>
      <w:tr w:rsidR="008D5C1E" w14:paraId="03335505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73A34" w14:textId="77777777" w:rsidR="008D5C1E" w:rsidRDefault="008D5C1E" w:rsidP="005D376B">
            <w:r>
              <w:t>Økonomisupporter/Projektsupporter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0C99C" w14:textId="77777777" w:rsidR="008D5C1E" w:rsidRDefault="008D5C1E" w:rsidP="005D376B">
            <w:r>
              <w:t>572,04 kr.</w:t>
            </w:r>
          </w:p>
        </w:tc>
      </w:tr>
    </w:tbl>
    <w:p w14:paraId="6351514B" w14:textId="77777777" w:rsidR="008D5C1E" w:rsidRDefault="008D5C1E" w:rsidP="008D5C1E">
      <w:pPr>
        <w:rPr>
          <w:rFonts w:ascii="Calibri" w:hAnsi="Calibri" w:cs="Calibri"/>
          <w:sz w:val="22"/>
        </w:rPr>
      </w:pPr>
    </w:p>
    <w:p w14:paraId="41A89818" w14:textId="77777777" w:rsidR="008D5C1E" w:rsidRDefault="008D5C1E" w:rsidP="008D5C1E">
      <w:pPr>
        <w:rPr>
          <w:b/>
          <w:bCs/>
        </w:rPr>
      </w:pPr>
    </w:p>
    <w:bookmarkEnd w:id="2"/>
    <w:p w14:paraId="0F18597B" w14:textId="1E90EEC4" w:rsidR="00C3052F" w:rsidRDefault="0048150C" w:rsidP="00C3052F">
      <w:pPr>
        <w:rPr>
          <w:b/>
          <w:bCs/>
        </w:rPr>
      </w:pPr>
      <w:r>
        <w:rPr>
          <w:b/>
          <w:bCs/>
        </w:rPr>
        <w:lastRenderedPageBreak/>
        <w:t xml:space="preserve">Bilag </w:t>
      </w:r>
      <w:r w:rsidR="006B22B3">
        <w:rPr>
          <w:b/>
          <w:bCs/>
        </w:rPr>
        <w:t>3</w:t>
      </w:r>
    </w:p>
    <w:p w14:paraId="50FEBD85" w14:textId="77777777" w:rsidR="00C3052F" w:rsidRDefault="00C3052F" w:rsidP="00C3052F">
      <w:pPr>
        <w:rPr>
          <w:b/>
          <w:bCs/>
        </w:rPr>
      </w:pPr>
    </w:p>
    <w:p w14:paraId="3CF03B01" w14:textId="2F1A9399" w:rsidR="00C3052F" w:rsidRDefault="00C3052F" w:rsidP="00C3052F">
      <w:pPr>
        <w:rPr>
          <w:b/>
          <w:bCs/>
        </w:rPr>
      </w:pPr>
      <w:r>
        <w:rPr>
          <w:b/>
          <w:bCs/>
        </w:rPr>
        <w:t>Gebyrer for kurser</w:t>
      </w:r>
      <w:r w:rsidR="00E20B83">
        <w:rPr>
          <w:b/>
          <w:bCs/>
        </w:rPr>
        <w:t xml:space="preserve"> og</w:t>
      </w:r>
      <w:r>
        <w:rPr>
          <w:b/>
          <w:bCs/>
        </w:rPr>
        <w:t xml:space="preserve"> uddannelser</w:t>
      </w:r>
      <w:r w:rsidR="0048150C">
        <w:rPr>
          <w:b/>
          <w:bCs/>
        </w:rPr>
        <w:t>, jf. § 3</w:t>
      </w:r>
      <w:r w:rsidR="00D702D0">
        <w:rPr>
          <w:b/>
          <w:bCs/>
        </w:rPr>
        <w:t>.</w:t>
      </w:r>
    </w:p>
    <w:p w14:paraId="348DF7E5" w14:textId="6AC64905" w:rsidR="002D185D" w:rsidRDefault="002D185D" w:rsidP="008110E5">
      <w:pPr>
        <w:shd w:val="clear" w:color="auto" w:fill="FFFFFF" w:themeFill="background1"/>
        <w:rPr>
          <w:rFonts w:ascii="Calibri" w:hAnsi="Calibri" w:cs="Calibri"/>
          <w:sz w:val="22"/>
        </w:rPr>
      </w:pP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9"/>
        <w:gridCol w:w="1140"/>
        <w:gridCol w:w="1837"/>
      </w:tblGrid>
      <w:tr w:rsidR="002D185D" w:rsidRPr="00C20D63" w14:paraId="13F632A7" w14:textId="77777777" w:rsidTr="002231C7">
        <w:trPr>
          <w:trHeight w:val="300"/>
        </w:trPr>
        <w:tc>
          <w:tcPr>
            <w:tcW w:w="6999" w:type="dxa"/>
            <w:shd w:val="clear" w:color="auto" w:fill="auto"/>
            <w:noWrap/>
            <w:vAlign w:val="center"/>
            <w:hideMark/>
          </w:tcPr>
          <w:p w14:paraId="7EB18851" w14:textId="77777777" w:rsidR="002D185D" w:rsidRPr="00C20D63" w:rsidRDefault="002D185D" w:rsidP="005A5341">
            <w:pPr>
              <w:shd w:val="clear" w:color="auto" w:fill="FFFFFF" w:themeFill="background1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>Kursusnavn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BC7900C" w14:textId="77777777" w:rsidR="002D185D" w:rsidRPr="00C20D63" w:rsidRDefault="002D185D">
            <w:pPr>
              <w:shd w:val="clear" w:color="auto" w:fill="FFFFFF" w:themeFill="background1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>Type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center"/>
            <w:hideMark/>
          </w:tcPr>
          <w:p w14:paraId="31EE09AE" w14:textId="67C58D2A" w:rsidR="002D185D" w:rsidRPr="00C20D63" w:rsidRDefault="003F2DB9">
            <w:pPr>
              <w:shd w:val="clear" w:color="auto" w:fill="FFFFFF" w:themeFill="background1"/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>Pris</w:t>
            </w:r>
            <w:r w:rsidR="005A5341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 xml:space="preserve"> i kr.</w:t>
            </w:r>
            <w:r w:rsidRPr="00C20D63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 xml:space="preserve"> (2023) p</w:t>
            </w:r>
            <w:r w:rsidR="002D185D" w:rsidRPr="00C20D63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>r</w:t>
            </w:r>
            <w:r w:rsidRPr="00C20D63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>.</w:t>
            </w:r>
            <w:r w:rsidR="002D185D" w:rsidRPr="00C20D63">
              <w:rPr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  <w:t xml:space="preserve"> deltager</w:t>
            </w:r>
          </w:p>
        </w:tc>
      </w:tr>
      <w:tr w:rsidR="002D185D" w:rsidRPr="00C20D63" w14:paraId="2F9D214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701ED5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A. Førprøve - SR 2 Sikring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FFBC13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82FDF7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2.100 </w:t>
            </w:r>
          </w:p>
        </w:tc>
      </w:tr>
      <w:tr w:rsidR="002D185D" w:rsidRPr="00C20D63" w14:paraId="728764F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A11EE4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A. Litraprøve mundtlig (Grund. &amp; EUSR) 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CEF7CC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A91B2D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3.400 </w:t>
            </w:r>
          </w:p>
        </w:tc>
      </w:tr>
      <w:tr w:rsidR="002D185D" w:rsidRPr="00C20D63" w14:paraId="4328E1A7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F39E0D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A. Litraprøve skriftlig (EUSR)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A72F15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6A2808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2.500 </w:t>
            </w:r>
          </w:p>
        </w:tc>
      </w:tr>
      <w:tr w:rsidR="002D185D" w:rsidRPr="00C20D63" w14:paraId="7E916E9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265A92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A. Særlig prøve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115E1D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F864F0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3.000 </w:t>
            </w:r>
          </w:p>
        </w:tc>
      </w:tr>
      <w:tr w:rsidR="002D185D" w:rsidRPr="00C20D63" w14:paraId="19EBBE16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C4B9A0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A. Undervisningsdag (Banetekniske uddannelser)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B60C10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9D9219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8.400 </w:t>
            </w:r>
          </w:p>
        </w:tc>
      </w:tr>
      <w:tr w:rsidR="002D185D" w:rsidRPr="00C20D63" w14:paraId="6A4598A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3E80612" w14:textId="788531B1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A. Undervisningsdag (Sikkerhedsuddannelse)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73D9D3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1C5BF3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8.800 </w:t>
            </w:r>
          </w:p>
        </w:tc>
      </w:tr>
      <w:tr w:rsidR="002D185D" w:rsidRPr="00C20D63" w14:paraId="18C6E702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AFDA87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Aluminotermisk svejsekursus i Sverige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035A63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537626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106.800 </w:t>
            </w:r>
          </w:p>
        </w:tc>
      </w:tr>
      <w:tr w:rsidR="002D185D" w:rsidRPr="00C20D63" w14:paraId="64CD7608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198E62F" w14:textId="40A0D88F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Andet </w:t>
            </w:r>
            <w:r w:rsidR="009A3D00" w:rsidRPr="00C20D63">
              <w:rPr>
                <w:rFonts w:eastAsia="Times New Roman" w:cs="Times New Roman"/>
                <w:szCs w:val="24"/>
                <w:lang w:eastAsia="da-DK"/>
              </w:rPr>
              <w:t>–</w:t>
            </w: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Logbog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1C3643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FE8E60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    100 </w:t>
            </w:r>
          </w:p>
        </w:tc>
      </w:tr>
      <w:tr w:rsidR="002D185D" w:rsidRPr="00C20D63" w14:paraId="097A711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935F96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Etablering af hastighedsnedsættelser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6AED9B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CE2F26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17.900 </w:t>
            </w:r>
          </w:p>
        </w:tc>
      </w:tr>
      <w:tr w:rsidR="002D185D" w:rsidRPr="00C20D63" w14:paraId="1D4DC50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950B1F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Etablering af hastighedsnedsættelser EUSR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7C7C57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5F0432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3.900 </w:t>
            </w:r>
          </w:p>
        </w:tc>
      </w:tr>
      <w:tr w:rsidR="002D185D" w:rsidRPr="00C20D63" w14:paraId="5277402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B8B7EE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Fagligt modul Infrastruktur (2.3.2) og Sikringsteknik (2.3.3)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190E91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F4C056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15.800 </w:t>
            </w:r>
          </w:p>
        </w:tc>
      </w:tr>
      <w:tr w:rsidR="002D185D" w:rsidRPr="00C20D63" w14:paraId="01415170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3E4801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Faglærer efteruddannelse JU (Efterår)infra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013CCF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2AB50A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    800 </w:t>
            </w:r>
          </w:p>
        </w:tc>
      </w:tr>
      <w:tr w:rsidR="002D185D" w:rsidRPr="00C20D63" w14:paraId="6E282A27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1DDEF7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F-bane instruktør grunduddannelse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A384E0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D179E7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26.400 </w:t>
            </w:r>
          </w:p>
        </w:tc>
      </w:tr>
      <w:tr w:rsidR="002D185D" w:rsidRPr="00C20D63" w14:paraId="625DD2F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5E606F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Hjælpevognsleder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4A601A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F9B42C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14.300 </w:t>
            </w:r>
          </w:p>
        </w:tc>
      </w:tr>
      <w:tr w:rsidR="002D185D" w:rsidRPr="00C20D63" w14:paraId="1D97B544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4722AB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Hjælpevognsleder EUSR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ADC722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615638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5.500 </w:t>
            </w:r>
          </w:p>
        </w:tc>
      </w:tr>
      <w:tr w:rsidR="002D185D" w:rsidRPr="00C20D63" w14:paraId="253169A6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011C44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BA SiCat Fahrstrom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4A391B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219DC9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3.700 </w:t>
            </w:r>
          </w:p>
        </w:tc>
      </w:tr>
      <w:tr w:rsidR="002D185D" w:rsidRPr="00C20D63" w14:paraId="50C81F23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3AECD6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DI Sicat Kørestrøm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40A1EC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34B09E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2.600 </w:t>
            </w:r>
          </w:p>
        </w:tc>
      </w:tr>
      <w:tr w:rsidR="002D185D" w:rsidRPr="00C20D63" w14:paraId="188812A6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85F665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FKI/SKI Oberleitungsstrom (Fahrstrom)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EE615A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BD8D5A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4.500 </w:t>
            </w:r>
          </w:p>
        </w:tc>
      </w:tr>
      <w:tr w:rsidR="002D185D" w:rsidRPr="00C20D63" w14:paraId="5B759E59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74034A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FKI-SKI - Kørestrøm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5300BE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F44BF9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2.400 </w:t>
            </w:r>
          </w:p>
        </w:tc>
      </w:tr>
      <w:tr w:rsidR="002D185D" w:rsidRPr="00C20D63" w14:paraId="05105C5D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A48AE86" w14:textId="18A1A3DA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Kørestrøm I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15C1DA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5E95FE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20.100 </w:t>
            </w:r>
          </w:p>
        </w:tc>
      </w:tr>
      <w:tr w:rsidR="002D185D" w:rsidRPr="00C20D63" w14:paraId="45229B06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FB4078B" w14:textId="58C86193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Kørestrøm II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8923C5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D2164B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40.600 </w:t>
            </w:r>
          </w:p>
        </w:tc>
      </w:tr>
      <w:tr w:rsidR="002D185D" w:rsidRPr="00C20D63" w14:paraId="6D9C87F8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BA21264" w14:textId="24051B39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lastRenderedPageBreak/>
              <w:t>K. Kørestrøm III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3A85EA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D44A5E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9.600 </w:t>
            </w:r>
          </w:p>
        </w:tc>
      </w:tr>
      <w:tr w:rsidR="002D185D" w:rsidRPr="00C20D63" w14:paraId="4BEDDBE0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9193021" w14:textId="20E97E56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Kørestrøm IV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6581F5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DB7B6D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5.600 </w:t>
            </w:r>
          </w:p>
        </w:tc>
      </w:tr>
      <w:tr w:rsidR="002D185D" w:rsidRPr="00C20D63" w14:paraId="0D66C53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F18F9B0" w14:textId="428677A3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Kørestrøm SiCat Praktik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C2FC28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F47B7E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36.600 </w:t>
            </w:r>
          </w:p>
        </w:tc>
      </w:tr>
      <w:tr w:rsidR="002D185D" w:rsidRPr="00C20D63" w14:paraId="284D0CBC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AA81CC7" w14:textId="70341E84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K. Kørestrøm SiCat Teori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E64E3A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F7F0E1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8.500 </w:t>
            </w:r>
          </w:p>
        </w:tc>
      </w:tr>
      <w:tr w:rsidR="002D185D" w:rsidRPr="00C20D63" w14:paraId="3F6D5B5A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EEE437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Klargøring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59FFF4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611441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10.600 </w:t>
            </w:r>
          </w:p>
        </w:tc>
      </w:tr>
      <w:tr w:rsidR="002D185D" w:rsidRPr="00C20D63" w14:paraId="043BC1B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1566C5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Klargøring (merit)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B879EA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CDF0E7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8.500 </w:t>
            </w:r>
          </w:p>
        </w:tc>
      </w:tr>
      <w:tr w:rsidR="002D185D" w:rsidRPr="00C20D63" w14:paraId="636E40A5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383E12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Ophold i førerrum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560595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C4F90A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4.000 </w:t>
            </w:r>
          </w:p>
        </w:tc>
      </w:tr>
      <w:tr w:rsidR="002D185D" w:rsidRPr="00C20D63" w14:paraId="462CC306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7B2E73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 ETCS Lokomotivfører gentræning - 3 mdr. (manglende dag 9)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55BEFD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30C9E9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8.600 </w:t>
            </w:r>
          </w:p>
        </w:tc>
      </w:tr>
      <w:tr w:rsidR="002D185D" w:rsidRPr="00C20D63" w14:paraId="5B1E8819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E4291A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OR-FV rangering for SSL vest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AD975C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38908A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12.500 </w:t>
            </w:r>
          </w:p>
        </w:tc>
      </w:tr>
      <w:tr w:rsidR="002D185D" w:rsidRPr="00C20D63" w14:paraId="3518796E" w14:textId="77777777" w:rsidTr="00113BBB">
        <w:trPr>
          <w:trHeight w:val="289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580A3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OR-FV rangering for SSL vest (2 dage)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58C9F5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ECACC9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9.800 </w:t>
            </w:r>
          </w:p>
        </w:tc>
      </w:tr>
      <w:tr w:rsidR="002D185D" w:rsidRPr="00C20D63" w14:paraId="2EA9AE9A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6F7350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OR-FV rangering for SSL vest EUOR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4B8F1C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62042A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  5.500 </w:t>
            </w:r>
          </w:p>
        </w:tc>
      </w:tr>
      <w:tr w:rsidR="002D185D" w:rsidRPr="00C20D63" w14:paraId="24FD029A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E9C0AA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OR-FV Sporspærringsleder 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352B30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6AA795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18.200 </w:t>
            </w:r>
          </w:p>
        </w:tc>
      </w:tr>
      <w:tr w:rsidR="002D185D" w:rsidRPr="00C20D63" w14:paraId="7C4B08E7" w14:textId="77777777" w:rsidTr="00113BBB">
        <w:trPr>
          <w:trHeight w:val="289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959A73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OR-FV sporspærringsleder 5 dage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F6F9CB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7DC5F9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15.900 </w:t>
            </w:r>
          </w:p>
        </w:tc>
      </w:tr>
      <w:tr w:rsidR="002D185D" w:rsidRPr="00C20D63" w14:paraId="445AFA8D" w14:textId="77777777" w:rsidTr="00113BBB">
        <w:trPr>
          <w:trHeight w:val="33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5A16DD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OR-FV Sporspærringsleder EUOR 12 md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CFFCEE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CB1998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5.500 </w:t>
            </w:r>
          </w:p>
        </w:tc>
      </w:tr>
      <w:tr w:rsidR="002D185D" w:rsidRPr="00C20D63" w14:paraId="1AE562B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14AC378" w14:textId="1D4B7585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OR-FV Sporspærringsleder EUOR 6 md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C39C10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EAF6C9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5.500 </w:t>
            </w:r>
          </w:p>
        </w:tc>
      </w:tr>
      <w:tr w:rsidR="002D185D" w:rsidRPr="00C20D63" w14:paraId="5B50FF73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D084D4F" w14:textId="6ED1C5B0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OR-FV SSL opdatering rangering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28AB93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EEFA9C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8.600 </w:t>
            </w:r>
          </w:p>
        </w:tc>
      </w:tr>
      <w:tr w:rsidR="002D185D" w:rsidRPr="00C20D63" w14:paraId="14616E6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D64B58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opgradering rang m HHT f. SSL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B957C6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0D1316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10.100 </w:t>
            </w:r>
          </w:p>
        </w:tc>
      </w:tr>
      <w:tr w:rsidR="002D185D" w:rsidRPr="00C20D63" w14:paraId="5FAC4277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8D41B8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Rangering for SSL uden HHT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C32301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C6CA96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5.000 </w:t>
            </w:r>
          </w:p>
        </w:tc>
      </w:tr>
      <w:tr w:rsidR="002D185D" w:rsidRPr="00C20D63" w14:paraId="1E9D105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E7EABD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Rangering for SSL øst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C93446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8B4E40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10.600 </w:t>
            </w:r>
          </w:p>
        </w:tc>
      </w:tr>
      <w:tr w:rsidR="002D185D" w:rsidRPr="00C20D63" w14:paraId="0D2ADAF2" w14:textId="77777777" w:rsidTr="00113BBB">
        <w:trPr>
          <w:trHeight w:val="289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A881EF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OR-FØ rangering for SSL øst (2 dage)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317AE6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E8AC81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8.300 </w:t>
            </w:r>
          </w:p>
        </w:tc>
      </w:tr>
      <w:tr w:rsidR="002D185D" w:rsidRPr="00C20D63" w14:paraId="3E2A462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01E3F6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OR-FØ Rangering for SSL øst EUOR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373CCF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C8B7C3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  4.600 </w:t>
            </w:r>
          </w:p>
        </w:tc>
      </w:tr>
      <w:tr w:rsidR="002D185D" w:rsidRPr="00C20D63" w14:paraId="5BCE6626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6D2ABF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Sporspærringsleder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B1C4CD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7BBD45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18.400 </w:t>
            </w:r>
          </w:p>
        </w:tc>
      </w:tr>
      <w:tr w:rsidR="002D185D" w:rsidRPr="00C20D63" w14:paraId="0B3BBDBE" w14:textId="77777777" w:rsidTr="00113BBB">
        <w:trPr>
          <w:trHeight w:val="289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831976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OR-FØ sporspærringsleder 5 dage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189E47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20F97B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16.000 </w:t>
            </w:r>
          </w:p>
        </w:tc>
      </w:tr>
      <w:tr w:rsidR="002D185D" w:rsidRPr="00C20D63" w14:paraId="18156F40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DEAE45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Sporspærringsleder EUOR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746879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7CB94B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4.600 </w:t>
            </w:r>
          </w:p>
        </w:tc>
      </w:tr>
      <w:tr w:rsidR="002D185D" w:rsidRPr="00C20D63" w14:paraId="4435EFAE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959AF4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lastRenderedPageBreak/>
              <w:t xml:space="preserve">OR-FØ Sporspærringsleder uden HHT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0A55BF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2C6805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13.100 </w:t>
            </w:r>
          </w:p>
        </w:tc>
      </w:tr>
      <w:tr w:rsidR="002D185D" w:rsidRPr="00C20D63" w14:paraId="0FE33427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438C60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Sporspærringsleder uden HHT EUOR (6md og 12 md)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1127A0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CE1075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5.500 </w:t>
            </w:r>
          </w:p>
        </w:tc>
      </w:tr>
      <w:tr w:rsidR="002D185D" w:rsidRPr="00C20D63" w14:paraId="302F22E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A5481C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Sporspærringsleder uden HHT EUOR 12 md (lagt sammen med 12 md)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7037F5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C381FF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5.500 </w:t>
            </w:r>
          </w:p>
        </w:tc>
      </w:tr>
      <w:tr w:rsidR="002D185D" w:rsidRPr="00C20D63" w14:paraId="45A2B868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B5A6EB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OR-FØ Sporspærringsleder øst opgradering til HHT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755BC1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F1EA4B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8.100 </w:t>
            </w:r>
          </w:p>
        </w:tc>
      </w:tr>
      <w:tr w:rsidR="002D185D" w:rsidRPr="00C20D63" w14:paraId="79CC1B58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E894E2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OR-FØ SSL øst opgradering t HHT gentræn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487852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E0D283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7.000 </w:t>
            </w:r>
          </w:p>
        </w:tc>
      </w:tr>
      <w:tr w:rsidR="002D185D" w:rsidRPr="00C20D63" w14:paraId="0DADB68B" w14:textId="77777777" w:rsidTr="00113BBB">
        <w:trPr>
          <w:trHeight w:val="289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641F19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OR-FØ JV ORF Rangerleder Øst 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ADEC43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F1A43F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17.600 </w:t>
            </w:r>
          </w:p>
        </w:tc>
      </w:tr>
      <w:tr w:rsidR="002D185D" w:rsidRPr="00C20D63" w14:paraId="612CED3E" w14:textId="77777777" w:rsidTr="00113BBB">
        <w:trPr>
          <w:trHeight w:val="289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C40B03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OR-FØ uddannelse af nye undervisere F-bane øst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8B5E16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4955D6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37.600 </w:t>
            </w:r>
          </w:p>
        </w:tc>
      </w:tr>
      <w:tr w:rsidR="002D185D" w:rsidRPr="00C20D63" w14:paraId="67592C4B" w14:textId="77777777" w:rsidTr="00113BBB">
        <w:trPr>
          <w:trHeight w:val="289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3963F8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OR-FV uddannelse af nye undervisere F-bane vest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61046B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97562B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35.500 </w:t>
            </w:r>
          </w:p>
        </w:tc>
      </w:tr>
      <w:tr w:rsidR="002D185D" w:rsidRPr="00C20D63" w14:paraId="66797FCD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305385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OR-S Lokomotivfører ICI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A4EA46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6055AC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41.500 </w:t>
            </w:r>
          </w:p>
        </w:tc>
      </w:tr>
      <w:tr w:rsidR="002D185D" w:rsidRPr="00C20D63" w14:paraId="54AD3EFE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E28DC0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OR-S Lokomotivfører ICI EUOR (1 år)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08EACD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C8AD22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8.700 </w:t>
            </w:r>
          </w:p>
        </w:tc>
      </w:tr>
      <w:tr w:rsidR="002D185D" w:rsidRPr="00C20D63" w14:paraId="31E2F637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55676C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OR-S Lokomotivfører ICI EUOR (1/2 år)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117AEB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495CCE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8.700 </w:t>
            </w:r>
          </w:p>
        </w:tc>
      </w:tr>
      <w:tr w:rsidR="002D185D" w:rsidRPr="00C20D63" w14:paraId="15DFC126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B0C614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OR-S Sporspærringsleder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4FD2E6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FE9C2B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19.100 </w:t>
            </w:r>
          </w:p>
        </w:tc>
      </w:tr>
      <w:tr w:rsidR="002D185D" w:rsidRPr="00C20D63" w14:paraId="2E8A90B4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4017A0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OR-S Sporspærringsleder EUOR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7B3A40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1A97F6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5087C7C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4DE18E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Pas på, på banen - Dansk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76DB1F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650B04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2.900 </w:t>
            </w:r>
          </w:p>
        </w:tc>
      </w:tr>
      <w:tr w:rsidR="002D185D" w:rsidRPr="00C20D63" w14:paraId="37150EDC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407B5F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Pas på, på banen - Udenlandsk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6DBD58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A9BD3B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3.900 </w:t>
            </w:r>
          </w:p>
        </w:tc>
      </w:tr>
      <w:tr w:rsidR="002D185D" w:rsidRPr="00C20D63" w14:paraId="0F95461A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DE7D46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Pas på, på banen Maskinfører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1CD56E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D8AC43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22.500 </w:t>
            </w:r>
          </w:p>
        </w:tc>
      </w:tr>
      <w:tr w:rsidR="002D185D" w:rsidRPr="00C20D63" w14:paraId="69B6255C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CAF03B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Pas på, på banen Maskinfører EUSR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12DC2F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39D6EF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3.900 </w:t>
            </w:r>
          </w:p>
        </w:tc>
      </w:tr>
      <w:tr w:rsidR="002D185D" w:rsidRPr="00C20D63" w14:paraId="3632CA0E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BC4266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Pas på, på banen Maskinfører EUSR udenlandsk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F01C0B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14B060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6.600 </w:t>
            </w:r>
          </w:p>
        </w:tc>
      </w:tr>
      <w:tr w:rsidR="002D185D" w:rsidRPr="00C20D63" w14:paraId="134E1BF0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57E459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Pas på, på banen Maskinfører merit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83F9FB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BE0349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12.600 </w:t>
            </w:r>
          </w:p>
        </w:tc>
      </w:tr>
      <w:tr w:rsidR="002D185D" w:rsidRPr="00C20D63" w14:paraId="38DBA63E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692779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Praktisk dag arbejdsleder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C01C40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ACB006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6.500 </w:t>
            </w:r>
          </w:p>
        </w:tc>
      </w:tr>
      <w:tr w:rsidR="002D185D" w:rsidRPr="00C20D63" w14:paraId="60C8B48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D857A2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Praktisk dag rangerleder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4AC1E0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A08058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12.200 </w:t>
            </w:r>
          </w:p>
        </w:tc>
      </w:tr>
      <w:tr w:rsidR="002D185D" w:rsidRPr="00C20D63" w14:paraId="460B820A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EC1960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Rangerleder EUSR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3A44F6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185D36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4.700 </w:t>
            </w:r>
          </w:p>
        </w:tc>
      </w:tr>
      <w:tr w:rsidR="002D185D" w:rsidRPr="00C20D63" w14:paraId="60C87AC9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8883E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Rangerleder Værkstedsområder EUSR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A38758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301A29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4.800 </w:t>
            </w:r>
          </w:p>
        </w:tc>
      </w:tr>
      <w:tr w:rsidR="002D185D" w:rsidRPr="00C20D63" w14:paraId="156A1D54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61B66B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Rangerlederudd værksted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440FB7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BFC9EF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40.600 </w:t>
            </w:r>
          </w:p>
        </w:tc>
      </w:tr>
      <w:tr w:rsidR="002D185D" w:rsidRPr="00C20D63" w14:paraId="030E7CDB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2F3E59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lastRenderedPageBreak/>
              <w:t>S. Eftersyn og vedligehold af FAKOP sporsk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1BB0BE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FC3512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6.800 </w:t>
            </w:r>
          </w:p>
        </w:tc>
      </w:tr>
      <w:tr w:rsidR="002D185D" w:rsidRPr="00C20D63" w14:paraId="557F59EB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DD87CA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S. Praktisk gennemgang ES SS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532FB1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FD8A6A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7.000 </w:t>
            </w:r>
          </w:p>
        </w:tc>
      </w:tr>
      <w:tr w:rsidR="002D185D" w:rsidRPr="00C20D63" w14:paraId="68F05B56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1A97E1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02. Grundudd. for sikringsteknik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E57EE0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E539E6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46.100 </w:t>
            </w:r>
          </w:p>
        </w:tc>
      </w:tr>
      <w:tr w:rsidR="002D185D" w:rsidRPr="00C20D63" w14:paraId="60350482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7ECD99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03 Stationsanlæg type 1953-1954 (inkl. 1 del 43. måleteknik)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4637C0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799BEA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19.000 </w:t>
            </w:r>
          </w:p>
        </w:tc>
      </w:tr>
      <w:tr w:rsidR="002D185D" w:rsidRPr="00C20D63" w14:paraId="21E2BC1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CFACD4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04 Stationsanlæg type 1953-1954 fejlretning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CA15B9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544224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18.200 </w:t>
            </w:r>
          </w:p>
        </w:tc>
      </w:tr>
      <w:tr w:rsidR="002D185D" w:rsidRPr="00C20D63" w14:paraId="72EA1BAC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2571CE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05 DC sporisolation og 77 Hz sporisolation (inkl. 2 del 43. måleteknik)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2FC42C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29B828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20.400 </w:t>
            </w:r>
          </w:p>
        </w:tc>
      </w:tr>
      <w:tr w:rsidR="002D185D" w:rsidRPr="00C20D63" w14:paraId="5100324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A34980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07. FTGS sporisolation. grund.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EB86EB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47D966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28.900 </w:t>
            </w:r>
          </w:p>
        </w:tc>
      </w:tr>
      <w:tr w:rsidR="002D185D" w:rsidRPr="00C20D63" w14:paraId="5CC2E48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F94C7F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09-10. Adv-Ovk.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9C8658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7ED117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27.500 </w:t>
            </w:r>
          </w:p>
        </w:tc>
      </w:tr>
      <w:tr w:rsidR="002D185D" w:rsidRPr="00C20D63" w14:paraId="5C76EC6F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BC51B9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11. Ovk.Fejlret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3BFDA2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21FE3E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15.200 </w:t>
            </w:r>
          </w:p>
        </w:tc>
      </w:tr>
      <w:tr w:rsidR="002D185D" w:rsidRPr="00C20D63" w14:paraId="134334A5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9593E2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12/46 stationsanlæg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FB26A9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AAFBF1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5.600 </w:t>
            </w:r>
          </w:p>
        </w:tc>
      </w:tr>
      <w:tr w:rsidR="002D185D" w:rsidRPr="00C20D63" w14:paraId="7A7CC8B2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4475C8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14. Automatisk linieblok type 1954 B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0B4B46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F79B0B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19.900 </w:t>
            </w:r>
          </w:p>
        </w:tc>
      </w:tr>
      <w:tr w:rsidR="002D185D" w:rsidRPr="00C20D63" w14:paraId="31C042B2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02C56A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15 Automatisk linjeblok 1957 m/u AM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005974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189E26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9.600 </w:t>
            </w:r>
          </w:p>
        </w:tc>
      </w:tr>
      <w:tr w:rsidR="002D185D" w:rsidRPr="00C20D63" w14:paraId="2D509BED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7CB6B0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17. Automatisk linieblok type 1982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1D4ABA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6C9F88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6.100 </w:t>
            </w:r>
          </w:p>
        </w:tc>
      </w:tr>
      <w:tr w:rsidR="002D185D" w:rsidRPr="00C20D63" w14:paraId="7D36AA0E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87AAC1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19. Automatisk linieblok type FELB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529A64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9DCF88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18.300 </w:t>
            </w:r>
          </w:p>
        </w:tc>
      </w:tr>
      <w:tr w:rsidR="002D185D" w:rsidRPr="00C20D63" w14:paraId="15B1FEF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526CD9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20 Stationsanlæg 1964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CA96F3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B1CA9F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34.600 </w:t>
            </w:r>
          </w:p>
        </w:tc>
      </w:tr>
      <w:tr w:rsidR="002D185D" w:rsidRPr="00C20D63" w14:paraId="0DE3B3C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88E27A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22. Stationssikringsanlæg-Linjeblokanlæg type 1969 (atkins)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0945C8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6ADA01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27.200 </w:t>
            </w:r>
          </w:p>
        </w:tc>
      </w:tr>
      <w:tr w:rsidR="002D185D" w:rsidRPr="00C20D63" w14:paraId="00CB2EEA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373B05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22. Stationssikringsanlæg-Linjeblokanlæg type 1969 (atkins) fejl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8406FB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B0A9A3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24.100 </w:t>
            </w:r>
          </w:p>
        </w:tc>
      </w:tr>
      <w:tr w:rsidR="002D185D" w:rsidRPr="00C20D63" w14:paraId="1D047CF3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DD36EF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23. Stationssikringsanlæg type 1972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3540CA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A759C9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11.500 </w:t>
            </w:r>
          </w:p>
        </w:tc>
      </w:tr>
      <w:tr w:rsidR="002D185D" w:rsidRPr="00C20D63" w14:paraId="4DD69BB5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03A384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23. Stationssikringsanlæg type 1972 fejlret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48E49B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1AE113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25.700 </w:t>
            </w:r>
          </w:p>
        </w:tc>
      </w:tr>
      <w:tr w:rsidR="002D185D" w:rsidRPr="00C20D63" w14:paraId="0CF93453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2041D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24. Stationssikringsanlæg type 1977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98B0C8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66C8A1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18.200 </w:t>
            </w:r>
          </w:p>
        </w:tc>
      </w:tr>
      <w:tr w:rsidR="002D185D" w:rsidRPr="00C20D63" w14:paraId="147A3ECC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F59039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25. Stationssikringsanlæg type 1990 (Ebilock)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4EB442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0A2112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12.300 </w:t>
            </w:r>
          </w:p>
        </w:tc>
      </w:tr>
      <w:tr w:rsidR="002D185D" w:rsidRPr="00C20D63" w14:paraId="2062A33F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0C7E25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SI. 28. Akseltæller type Alcatel 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F43E3D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A88E26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10.200 </w:t>
            </w:r>
          </w:p>
        </w:tc>
      </w:tr>
      <w:tr w:rsidR="002D185D" w:rsidRPr="00C20D63" w14:paraId="7C6571B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31D7E3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28. Akseltæller type Alcatel inkl. Svendborgbanen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D7F745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D9E490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12.800 </w:t>
            </w:r>
          </w:p>
        </w:tc>
      </w:tr>
      <w:tr w:rsidR="002D185D" w:rsidRPr="00C20D63" w14:paraId="76AC2872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AC7FB8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33. ATC grund, modul 1-4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5085A1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C759A4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8.000 </w:t>
            </w:r>
          </w:p>
        </w:tc>
      </w:tr>
      <w:tr w:rsidR="002D185D" w:rsidRPr="00C20D63" w14:paraId="31F9218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598A67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lastRenderedPageBreak/>
              <w:t>SI. 35. FST grundlæggende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C36B8E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A5FA2E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18.300 </w:t>
            </w:r>
          </w:p>
        </w:tc>
      </w:tr>
      <w:tr w:rsidR="002D185D" w:rsidRPr="00C20D63" w14:paraId="59675272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87246F" w14:textId="44E4B688" w:rsidR="002D185D" w:rsidRPr="00C20D63" w:rsidRDefault="002D185D" w:rsidP="00E20B83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40-41. Sporskifte type 1957-79-94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48D969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6D7A1C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24.100 </w:t>
            </w:r>
          </w:p>
        </w:tc>
      </w:tr>
      <w:tr w:rsidR="002D185D" w:rsidRPr="00C20D63" w14:paraId="5995A980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BD2CDD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42. Sporskifter 1994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13040B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32FBDE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9.400 </w:t>
            </w:r>
          </w:p>
        </w:tc>
      </w:tr>
      <w:tr w:rsidR="002D185D" w:rsidRPr="00C20D63" w14:paraId="6B926FEE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D94782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43. Måleteknik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3D178A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60EA9B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24.000 </w:t>
            </w:r>
          </w:p>
        </w:tc>
      </w:tr>
      <w:tr w:rsidR="002D185D" w:rsidRPr="00C20D63" w14:paraId="1E9E668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BDCE71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47. Bues 2000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49AFB8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8AF781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9.100 </w:t>
            </w:r>
          </w:p>
        </w:tc>
      </w:tr>
      <w:tr w:rsidR="002D185D" w:rsidRPr="00C20D63" w14:paraId="7179E3B6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D09CB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48. Bues 2000 fejlretning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718F77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3DB5C8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9.100 </w:t>
            </w:r>
          </w:p>
        </w:tc>
      </w:tr>
      <w:tr w:rsidR="002D185D" w:rsidRPr="00C20D63" w14:paraId="79A066A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C21A53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49. FKI-SKI spor &amp; sikring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1CB2E2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AB76B6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2.200 </w:t>
            </w:r>
          </w:p>
        </w:tc>
      </w:tr>
      <w:tr w:rsidR="002D185D" w:rsidRPr="00C20D63" w14:paraId="352AEED8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98FB1E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49. FKI-SKI spor &amp; sikring - Engelsk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8A971B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77B6DA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2.900 </w:t>
            </w:r>
          </w:p>
        </w:tc>
      </w:tr>
      <w:tr w:rsidR="002D185D" w:rsidRPr="00C20D63" w14:paraId="4C0A43AD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B19B76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49. SKI light (udenlandsk)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49CAEB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9E7C8A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2.700 </w:t>
            </w:r>
          </w:p>
        </w:tc>
      </w:tr>
      <w:tr w:rsidR="002D185D" w:rsidRPr="00C20D63" w14:paraId="3C0AE6C9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0D331E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51. Adgang til sikringstekniske rum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12ED7B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D157A8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4.500 </w:t>
            </w:r>
          </w:p>
        </w:tc>
      </w:tr>
      <w:tr w:rsidR="002D185D" w:rsidRPr="00C20D63" w14:paraId="7FDB8D4E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9448C8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51. Adgang til sikringstekniske rum (Eng)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5D0EDC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B3E4B4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7.500 </w:t>
            </w:r>
          </w:p>
        </w:tc>
      </w:tr>
      <w:tr w:rsidR="002D185D" w:rsidRPr="00C20D63" w14:paraId="231AE180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4C8DC5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52 Potentialudligning af Hjælpevogn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8BA3BA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B8EDF5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3.400 </w:t>
            </w:r>
          </w:p>
        </w:tc>
      </w:tr>
      <w:tr w:rsidR="002D185D" w:rsidRPr="00C20D63" w14:paraId="1DCAC99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949BD9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SI. BUES 2000, ”S&amp;B” tænde og slukkeudstyr, overkørsler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CFC599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8061E7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  6.800 </w:t>
            </w:r>
          </w:p>
        </w:tc>
      </w:tr>
      <w:tr w:rsidR="002D185D" w:rsidRPr="00C20D63" w14:paraId="68A2A267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7A3848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SI. Vejdetektorudstyr og E-klokker, overkørsler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72052D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E16B82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  6.800 </w:t>
            </w:r>
          </w:p>
        </w:tc>
      </w:tr>
      <w:tr w:rsidR="002D185D" w:rsidRPr="00C20D63" w14:paraId="43965EC4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23D302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SI. Ebilock 950 (svensk kursus)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06CD66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A6A1AE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39.300 </w:t>
            </w:r>
          </w:p>
        </w:tc>
      </w:tr>
      <w:tr w:rsidR="002D185D" w:rsidRPr="00C20D63" w14:paraId="48635E69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ABE590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SI. AlisterCargo (DSB 2006) omstillingsanlæg – grundkursus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36B050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BAC346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18.400 </w:t>
            </w:r>
          </w:p>
        </w:tc>
      </w:tr>
      <w:tr w:rsidR="002D185D" w:rsidRPr="00C20D63" w14:paraId="193601D9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729B9E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SI. Fejl og jordfejlmelder 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6CD07D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2B29CC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12.400 </w:t>
            </w:r>
          </w:p>
        </w:tc>
      </w:tr>
      <w:tr w:rsidR="002D185D" w:rsidRPr="00C20D63" w14:paraId="54196FAA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7F19D1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SP. F-bane betjening af låsebolte type 2018 (er blevet inkluderet i MET kursus)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B24D2E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EBC97D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  3.900 </w:t>
            </w:r>
          </w:p>
        </w:tc>
      </w:tr>
      <w:tr w:rsidR="002D185D" w:rsidRPr="00C20D63" w14:paraId="37E78D4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EDDA9E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brugerkursus i vedligehold Vest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8CB879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31C835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1D864D63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922B8A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Brugerkursus vedl udv udstyr øst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411ACF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52452B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6.700 </w:t>
            </w:r>
          </w:p>
        </w:tc>
      </w:tr>
      <w:tr w:rsidR="002D185D" w:rsidRPr="00C20D63" w14:paraId="28A6456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453A20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Efterudd vedl Spskdrev L710H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77D042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214F27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11.200 </w:t>
            </w:r>
          </w:p>
        </w:tc>
      </w:tr>
      <w:tr w:rsidR="002D185D" w:rsidRPr="00C20D63" w14:paraId="4DFA6DA1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DC049D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vedl. af akseltællere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4DCBDE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36D2A3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3E02E66B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B4CA2E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vedl. af personaleovergange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612B44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69B471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536BAF4D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04E5F0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vedligeh. af teknikskabe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9A0665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981CB9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7.300 </w:t>
            </w:r>
          </w:p>
        </w:tc>
      </w:tr>
      <w:tr w:rsidR="002D185D" w:rsidRPr="00C20D63" w14:paraId="33B42C7C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531023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lastRenderedPageBreak/>
              <w:t xml:space="preserve">SP. F-bane EU vedligehold af akseltællere Øst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42E479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E7CC59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6.000 </w:t>
            </w:r>
          </w:p>
        </w:tc>
      </w:tr>
      <w:tr w:rsidR="002D185D" w:rsidRPr="00C20D63" w14:paraId="0C6D48C9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21B5E9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vedligehold af baliser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F08ED5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4863A0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6.000 </w:t>
            </w:r>
          </w:p>
        </w:tc>
      </w:tr>
      <w:tr w:rsidR="002D185D" w:rsidRPr="00C20D63" w14:paraId="52A137B6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78DEE8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vedligehold af overkørsler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B03C07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9FCCF1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12.100 </w:t>
            </w:r>
          </w:p>
        </w:tc>
      </w:tr>
      <w:tr w:rsidR="002D185D" w:rsidRPr="00C20D63" w14:paraId="0C37AE8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DE32E3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vedligehold af ovk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F70B97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286E62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55C6B2FC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F2E198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vedligehold af spskdrev P80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69717C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D77BE2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8.000 </w:t>
            </w:r>
          </w:p>
        </w:tc>
      </w:tr>
      <w:tr w:rsidR="002D185D" w:rsidRPr="00C20D63" w14:paraId="10C0F89C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CD5F1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SP. F-bane EU vedligehold af varslingsanlæg Øst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BC4C9C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77D660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8.000 </w:t>
            </w:r>
          </w:p>
        </w:tc>
      </w:tr>
      <w:tr w:rsidR="002D185D" w:rsidRPr="00C20D63" w14:paraId="61A8094D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60E442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vedligh af varslingsanlæg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C58561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3EBA1B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4BF28549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679B9A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Grundl systemintroduktion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6D4C82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C0EB99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1DCA322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1F01A89" w14:textId="56901FC5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EU vedlig</w:t>
            </w:r>
            <w:ins w:id="3" w:author="Maria Bundgaard Bonabi" w:date="2023-04-24T12:53:00Z">
              <w:r w:rsidR="00E20B83">
                <w:rPr>
                  <w:rFonts w:eastAsia="Times New Roman" w:cs="Times New Roman"/>
                  <w:szCs w:val="24"/>
                  <w:lang w:eastAsia="da-DK"/>
                </w:rPr>
                <w:t>e</w:t>
              </w:r>
            </w:ins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hold af baliser Vest 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336CB8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82A675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3B6A41A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0F367B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Grundl systemintroduktion Øst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4DFF93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F68329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3.500 </w:t>
            </w:r>
          </w:p>
        </w:tc>
      </w:tr>
      <w:tr w:rsidR="002D185D" w:rsidRPr="00C20D63" w14:paraId="0059E011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666236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OR metode SSL underviser infrastruktur Vest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768D79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C22DBE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41.100 </w:t>
            </w:r>
          </w:p>
        </w:tc>
      </w:tr>
      <w:tr w:rsidR="002D185D" w:rsidRPr="00C20D63" w14:paraId="20B74A0B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2F5AEC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spskdrev L710 vedl. Vest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63F413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3B5CE4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15.100 </w:t>
            </w:r>
          </w:p>
        </w:tc>
      </w:tr>
      <w:tr w:rsidR="002D185D" w:rsidRPr="00C20D63" w14:paraId="40C664ED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2A0502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vedl. af varslingsanlæg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B2FBEE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1BCBDB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11.600 </w:t>
            </w:r>
          </w:p>
        </w:tc>
      </w:tr>
      <w:tr w:rsidR="002D185D" w:rsidRPr="00C20D63" w14:paraId="3C46D08B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61ABD5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SP. F-bane vedligehold af akseltællere vest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ADE193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579C9F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15.900 </w:t>
            </w:r>
          </w:p>
        </w:tc>
      </w:tr>
      <w:tr w:rsidR="002D185D" w:rsidRPr="00C20D63" w14:paraId="7A3AF1D2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3BB31F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akseltællere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F78F04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DA5BC7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8.400 </w:t>
            </w:r>
          </w:p>
        </w:tc>
      </w:tr>
      <w:tr w:rsidR="002D185D" w:rsidRPr="00C20D63" w14:paraId="5CFB33EE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5BFD0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baliser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E06B33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215E4E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7.200 </w:t>
            </w:r>
          </w:p>
        </w:tc>
      </w:tr>
      <w:tr w:rsidR="002D185D" w:rsidRPr="00C20D63" w14:paraId="726CAEBD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C040C4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baliser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257B8F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A5FA5E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5.000 </w:t>
            </w:r>
          </w:p>
        </w:tc>
      </w:tr>
      <w:tr w:rsidR="002D185D" w:rsidRPr="00C20D63" w14:paraId="010DA5E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E78735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SP. F-bane vedligehold af MET og MET FROG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DEE5D1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C7574C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22.400 </w:t>
            </w:r>
          </w:p>
        </w:tc>
      </w:tr>
      <w:tr w:rsidR="002D185D" w:rsidRPr="00C20D63" w14:paraId="37F77A86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3A142F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overkørsler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C92C73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5F2356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15.900 </w:t>
            </w:r>
          </w:p>
        </w:tc>
      </w:tr>
      <w:tr w:rsidR="002D185D" w:rsidRPr="00C20D63" w14:paraId="135C1118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C2432C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overkørsler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3BDF7A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9D2B44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16.900 </w:t>
            </w:r>
          </w:p>
        </w:tc>
      </w:tr>
      <w:tr w:rsidR="002D185D" w:rsidRPr="00C20D63" w14:paraId="101DE664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E0889C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p80 drev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899884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50D08F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10.100 </w:t>
            </w:r>
          </w:p>
        </w:tc>
      </w:tr>
      <w:tr w:rsidR="002D185D" w:rsidRPr="00C20D63" w14:paraId="48DD24B7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61C4B2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personaleovergange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67B827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B49CA2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7.300 </w:t>
            </w:r>
          </w:p>
        </w:tc>
      </w:tr>
      <w:tr w:rsidR="002D185D" w:rsidRPr="00C20D63" w14:paraId="073A0D9F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6D6658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teknikskabe vest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A02FA1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F400CD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15.900 </w:t>
            </w:r>
          </w:p>
        </w:tc>
      </w:tr>
      <w:tr w:rsidR="002D185D" w:rsidRPr="00C20D63" w14:paraId="3C2CD701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9293B2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F-bane vedligehold af varslingsanlæg øst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DCEBEA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F73E53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10.100 </w:t>
            </w:r>
          </w:p>
        </w:tc>
      </w:tr>
      <w:tr w:rsidR="002D185D" w:rsidRPr="00C20D63" w14:paraId="587B56A3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F41166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lastRenderedPageBreak/>
              <w:t xml:space="preserve">SP. S-bane Efteruddannelse for vedligeholder ICI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F0573D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F39D3B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6.100 </w:t>
            </w:r>
          </w:p>
        </w:tc>
      </w:tr>
      <w:tr w:rsidR="002D185D" w:rsidRPr="00C20D63" w14:paraId="2BC13998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EB7988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SP. S-bane Grundlæggende Systemintroduktion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4639A2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C1CE67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9.100 </w:t>
            </w:r>
          </w:p>
        </w:tc>
      </w:tr>
      <w:tr w:rsidR="002D185D" w:rsidRPr="00C20D63" w14:paraId="31F9099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ECB4D1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Grundlæggende vedligehold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8585EA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1338EC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10.600 </w:t>
            </w:r>
          </w:p>
        </w:tc>
      </w:tr>
      <w:tr w:rsidR="002D185D" w:rsidRPr="00C20D63" w14:paraId="4E8ADD2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9F0A5A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Udd af CBTC underviser (DSB)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010539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D64C94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55.500 </w:t>
            </w:r>
          </w:p>
        </w:tc>
      </w:tr>
      <w:tr w:rsidR="002D185D" w:rsidRPr="00C20D63" w14:paraId="197CB8E8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052B65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 af akseltællersystem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02B43D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6D7379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9.900 </w:t>
            </w:r>
          </w:p>
        </w:tc>
      </w:tr>
      <w:tr w:rsidR="002D185D" w:rsidRPr="00C20D63" w14:paraId="7B1DA501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0CE6B5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 af baliser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9F8678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9A99DF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8.100 </w:t>
            </w:r>
          </w:p>
        </w:tc>
      </w:tr>
      <w:tr w:rsidR="002D185D" w:rsidRPr="00C20D63" w14:paraId="3D4893EA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B5011D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 af CBTC strækningsenhed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9CA714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6678AE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10.600 </w:t>
            </w:r>
          </w:p>
        </w:tc>
      </w:tr>
      <w:tr w:rsidR="002D185D" w:rsidRPr="00C20D63" w14:paraId="22B54573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45F433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 af DCS - RCS AP´er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5A33CB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25D5C9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8.100 </w:t>
            </w:r>
          </w:p>
        </w:tc>
      </w:tr>
      <w:tr w:rsidR="002D185D" w:rsidRPr="00C20D63" w14:paraId="4DD4D1F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F3622A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SP. S-bane Vedligehold af drev BSM ILS915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ADBF3E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32998B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 xml:space="preserve">                        11.200 </w:t>
            </w:r>
          </w:p>
        </w:tc>
      </w:tr>
      <w:tr w:rsidR="002D185D" w:rsidRPr="00C20D63" w14:paraId="32102D5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886D12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 af signaler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711E33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447659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8.100 </w:t>
            </w:r>
          </w:p>
        </w:tc>
      </w:tr>
      <w:tr w:rsidR="002D185D" w:rsidRPr="00C20D63" w14:paraId="01256F5B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1A7346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 af sikringsanlæg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691FAD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95085A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10.600 </w:t>
            </w:r>
          </w:p>
        </w:tc>
      </w:tr>
      <w:tr w:rsidR="002D185D" w:rsidRPr="00C20D63" w14:paraId="16F5FF39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42DB54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 af strømforsyninger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8910A2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F3ECAC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8.200 </w:t>
            </w:r>
          </w:p>
        </w:tc>
      </w:tr>
      <w:tr w:rsidR="002D185D" w:rsidRPr="00C20D63" w14:paraId="3D23DBC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64CF9C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SP. S-bane Vedligeholder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2166F5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1B9BA1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22.800 </w:t>
            </w:r>
          </w:p>
        </w:tc>
      </w:tr>
      <w:tr w:rsidR="002D185D" w:rsidRPr="00C20D63" w14:paraId="17A26A1B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3B2EAE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SP. S-bane Vedligeholder Efteruddannelse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1E9C38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FFF13A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16.000 </w:t>
            </w:r>
          </w:p>
        </w:tc>
      </w:tr>
      <w:tr w:rsidR="002D185D" w:rsidRPr="00C20D63" w14:paraId="134F14B4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CCD3F4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Sporteknik  - Sporsagkyndig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900C2A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D39892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4.600 </w:t>
            </w:r>
          </w:p>
        </w:tc>
      </w:tr>
      <w:tr w:rsidR="002D185D" w:rsidRPr="00C20D63" w14:paraId="7606813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BDA031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Sporteknik  - vedligeholdelse - modul 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5B4C6E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33F149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8.900 </w:t>
            </w:r>
          </w:p>
        </w:tc>
      </w:tr>
      <w:tr w:rsidR="002D185D" w:rsidRPr="00C20D63" w14:paraId="3D96499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297B49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Sporteknik  - vedligeholdelse - modul 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0F87CF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7DE134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8.100 </w:t>
            </w:r>
          </w:p>
        </w:tc>
      </w:tr>
      <w:tr w:rsidR="002D185D" w:rsidRPr="00C20D63" w14:paraId="2709F0D3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991BB3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Sporteknik  - vedligeholdelse - modul 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6C7D78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BA4A99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8.100 </w:t>
            </w:r>
          </w:p>
        </w:tc>
      </w:tr>
      <w:tr w:rsidR="002D185D" w:rsidRPr="00C20D63" w14:paraId="57C7D8DD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3689DB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SR instruktør kursus 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F76CE1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BCC4D8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11.400 </w:t>
            </w:r>
          </w:p>
        </w:tc>
      </w:tr>
      <w:tr w:rsidR="002D185D" w:rsidRPr="00C20D63" w14:paraId="61B39CE3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8D76A6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SR-arbejdsleder 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B1AD72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FBBC64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26.100 </w:t>
            </w:r>
          </w:p>
        </w:tc>
      </w:tr>
      <w:tr w:rsidR="002D185D" w:rsidRPr="00C20D63" w14:paraId="207C1173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96A8B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OR-F EUOR ETCS lokomotivfører 6 mdr.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8D3AF8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C00A9B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8.600 </w:t>
            </w:r>
          </w:p>
        </w:tc>
      </w:tr>
      <w:tr w:rsidR="002D185D" w:rsidRPr="00C20D63" w14:paraId="74D3D69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2B62A3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SR-arbejdsleder 1 (ny)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17D633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254A89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75.100 </w:t>
            </w:r>
          </w:p>
        </w:tc>
      </w:tr>
      <w:tr w:rsidR="002D185D" w:rsidRPr="00C20D63" w14:paraId="56C57B45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DDC016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SR-arbejdsleder 1 EUSR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C2E75D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D6C174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5.100 </w:t>
            </w:r>
          </w:p>
        </w:tc>
      </w:tr>
      <w:tr w:rsidR="002D185D" w:rsidRPr="00C20D63" w14:paraId="646DFB0E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116F1A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SR-arbejdsleder 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841DA4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160AA3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23.300 </w:t>
            </w:r>
          </w:p>
        </w:tc>
      </w:tr>
      <w:tr w:rsidR="002D185D" w:rsidRPr="00C20D63" w14:paraId="11D27D32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A453F7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lastRenderedPageBreak/>
              <w:t>SR-arbejdsleder 2 EUSR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D9FDFD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95A21E0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4.100 </w:t>
            </w:r>
          </w:p>
        </w:tc>
      </w:tr>
      <w:tr w:rsidR="002D185D" w:rsidRPr="00C20D63" w14:paraId="62A1641F" w14:textId="77777777" w:rsidTr="00113BBB">
        <w:trPr>
          <w:trHeight w:val="300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319B384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SR-arbejdsleder 2 Sikring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C08AC5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3C75F5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14.100 </w:t>
            </w:r>
          </w:p>
        </w:tc>
      </w:tr>
      <w:tr w:rsidR="002D185D" w:rsidRPr="00C20D63" w14:paraId="1E6A6ED2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31D6A7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SR-arbejdsleder 2 Sikring EUSR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A896498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3E4DFC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4.700 </w:t>
            </w:r>
          </w:p>
        </w:tc>
      </w:tr>
      <w:tr w:rsidR="002D185D" w:rsidRPr="00C20D63" w14:paraId="7B55DAE0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42A2A27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SV. Brug af skinneskære &amp; boremaskine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0A01F6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9E117A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6.400 </w:t>
            </w:r>
          </w:p>
        </w:tc>
      </w:tr>
      <w:tr w:rsidR="002D185D" w:rsidRPr="00C20D63" w14:paraId="7DBF0592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7BAC8D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SV. Spændingsudligning administrativ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3B70D7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08C344B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5.700 </w:t>
            </w:r>
          </w:p>
        </w:tc>
      </w:tr>
      <w:tr w:rsidR="002D185D" w:rsidRPr="00C20D63" w14:paraId="1A87C11A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445BA8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SV. Spændingsudligning grundkursus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212D7F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7F4EF29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5.700 </w:t>
            </w:r>
          </w:p>
        </w:tc>
      </w:tr>
      <w:tr w:rsidR="002D185D" w:rsidRPr="00C20D63" w14:paraId="649E696A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507C7AD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SV. Spændingsudligning recertificering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68431C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875A742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5.700 </w:t>
            </w:r>
          </w:p>
        </w:tc>
      </w:tr>
      <w:tr w:rsidR="002D185D" w:rsidRPr="00C20D63" w14:paraId="517AB347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C3EEA91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SV. Spændingsudligning recertificering (tysk)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4B9751A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B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9CE114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6.600 </w:t>
            </w:r>
          </w:p>
        </w:tc>
      </w:tr>
      <w:tr w:rsidR="002D185D" w:rsidRPr="00C20D63" w14:paraId="60AE161E" w14:textId="77777777" w:rsidTr="00113BBB">
        <w:trPr>
          <w:trHeight w:val="300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B3C91BE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Vagtpost EUSR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DB015E5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744AD03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6.200 </w:t>
            </w:r>
          </w:p>
        </w:tc>
      </w:tr>
      <w:tr w:rsidR="002D185D" w:rsidRPr="00C20D63" w14:paraId="2DF28525" w14:textId="77777777" w:rsidTr="00113BBB">
        <w:trPr>
          <w:trHeight w:val="289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193686C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Eksamensdag gammel SR1 - v. mgl. Vsh-udd.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F19C3CF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color w:val="000000"/>
                <w:szCs w:val="24"/>
                <w:lang w:eastAsia="da-DK"/>
              </w:rPr>
              <w:t>S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A79CE76" w14:textId="77777777" w:rsidR="002D185D" w:rsidRPr="00C20D63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 w:cs="Times New Roman"/>
                <w:szCs w:val="24"/>
                <w:lang w:eastAsia="da-DK"/>
              </w:rPr>
            </w:pPr>
            <w:r w:rsidRPr="00C20D63">
              <w:rPr>
                <w:rFonts w:eastAsia="Times New Roman" w:cs="Times New Roman"/>
                <w:szCs w:val="24"/>
                <w:lang w:eastAsia="da-DK"/>
              </w:rPr>
              <w:t xml:space="preserve">                          5.900 </w:t>
            </w:r>
          </w:p>
        </w:tc>
      </w:tr>
    </w:tbl>
    <w:p w14:paraId="2A78DB1D" w14:textId="77777777" w:rsidR="002D185D" w:rsidRPr="00C20D63" w:rsidRDefault="002D185D" w:rsidP="008110E5">
      <w:pPr>
        <w:shd w:val="clear" w:color="auto" w:fill="FFFFFF" w:themeFill="background1"/>
        <w:rPr>
          <w:rFonts w:cs="Times New Roman"/>
          <w:b/>
          <w:bCs/>
          <w:szCs w:val="24"/>
        </w:rPr>
      </w:pPr>
    </w:p>
    <w:p w14:paraId="30459F20" w14:textId="3D08BCA1" w:rsidR="0004397B" w:rsidRPr="00C3052F" w:rsidRDefault="0004397B" w:rsidP="008110E5">
      <w:pPr>
        <w:shd w:val="clear" w:color="auto" w:fill="FFFFFF" w:themeFill="background1"/>
        <w:rPr>
          <w:b/>
          <w:bCs/>
        </w:rPr>
      </w:pPr>
    </w:p>
    <w:sectPr w:rsidR="0004397B" w:rsidRPr="00C305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D011B"/>
    <w:multiLevelType w:val="hybridMultilevel"/>
    <w:tmpl w:val="ED2E8EC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 Bundgaard Bonabi">
    <w15:presenceInfo w15:providerId="AD" w15:userId="S-1-5-21-203036558-247801193-1847928074-66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E1"/>
    <w:rsid w:val="000038D6"/>
    <w:rsid w:val="000074CC"/>
    <w:rsid w:val="00007F0C"/>
    <w:rsid w:val="0004397B"/>
    <w:rsid w:val="0005378C"/>
    <w:rsid w:val="00055198"/>
    <w:rsid w:val="00062FE7"/>
    <w:rsid w:val="00080941"/>
    <w:rsid w:val="0008652C"/>
    <w:rsid w:val="000B4842"/>
    <w:rsid w:val="000B79B3"/>
    <w:rsid w:val="000C15A0"/>
    <w:rsid w:val="000C664D"/>
    <w:rsid w:val="000D258E"/>
    <w:rsid w:val="000D3254"/>
    <w:rsid w:val="000E3FC2"/>
    <w:rsid w:val="000E43AF"/>
    <w:rsid w:val="00113BBB"/>
    <w:rsid w:val="00120419"/>
    <w:rsid w:val="00135672"/>
    <w:rsid w:val="00173C90"/>
    <w:rsid w:val="0017429E"/>
    <w:rsid w:val="00175221"/>
    <w:rsid w:val="001762A3"/>
    <w:rsid w:val="00181ED8"/>
    <w:rsid w:val="001B5F44"/>
    <w:rsid w:val="001C0019"/>
    <w:rsid w:val="001C1C76"/>
    <w:rsid w:val="001E1456"/>
    <w:rsid w:val="001F2EE2"/>
    <w:rsid w:val="002204BC"/>
    <w:rsid w:val="002231C7"/>
    <w:rsid w:val="00234C45"/>
    <w:rsid w:val="002368B6"/>
    <w:rsid w:val="0023721A"/>
    <w:rsid w:val="00240F6F"/>
    <w:rsid w:val="00242CE8"/>
    <w:rsid w:val="00253180"/>
    <w:rsid w:val="002622EB"/>
    <w:rsid w:val="002859B0"/>
    <w:rsid w:val="0029779B"/>
    <w:rsid w:val="002D0CEA"/>
    <w:rsid w:val="002D185D"/>
    <w:rsid w:val="002E4631"/>
    <w:rsid w:val="002F0FDC"/>
    <w:rsid w:val="002F1BFC"/>
    <w:rsid w:val="003224A1"/>
    <w:rsid w:val="00347A24"/>
    <w:rsid w:val="00356D6E"/>
    <w:rsid w:val="00365F3F"/>
    <w:rsid w:val="0037155F"/>
    <w:rsid w:val="0038139A"/>
    <w:rsid w:val="00385D02"/>
    <w:rsid w:val="003B387C"/>
    <w:rsid w:val="003B4FC7"/>
    <w:rsid w:val="003C1F31"/>
    <w:rsid w:val="003C1F61"/>
    <w:rsid w:val="003C31FE"/>
    <w:rsid w:val="003D28E1"/>
    <w:rsid w:val="003D5DED"/>
    <w:rsid w:val="003E749D"/>
    <w:rsid w:val="003E7E32"/>
    <w:rsid w:val="003F2DB9"/>
    <w:rsid w:val="004333F7"/>
    <w:rsid w:val="00460D89"/>
    <w:rsid w:val="00462F6B"/>
    <w:rsid w:val="0046476F"/>
    <w:rsid w:val="004770C5"/>
    <w:rsid w:val="0048150C"/>
    <w:rsid w:val="00486F39"/>
    <w:rsid w:val="004B1196"/>
    <w:rsid w:val="004C4B31"/>
    <w:rsid w:val="004D215A"/>
    <w:rsid w:val="004F40A3"/>
    <w:rsid w:val="005020D3"/>
    <w:rsid w:val="00512E7F"/>
    <w:rsid w:val="00524E15"/>
    <w:rsid w:val="00537240"/>
    <w:rsid w:val="005427EF"/>
    <w:rsid w:val="00544027"/>
    <w:rsid w:val="0056265B"/>
    <w:rsid w:val="00563927"/>
    <w:rsid w:val="00574EF5"/>
    <w:rsid w:val="005759C6"/>
    <w:rsid w:val="00577450"/>
    <w:rsid w:val="005A5341"/>
    <w:rsid w:val="005A59FE"/>
    <w:rsid w:val="005A666D"/>
    <w:rsid w:val="005B4E12"/>
    <w:rsid w:val="005D1F99"/>
    <w:rsid w:val="005F3D45"/>
    <w:rsid w:val="00601167"/>
    <w:rsid w:val="00613CF0"/>
    <w:rsid w:val="00620A5C"/>
    <w:rsid w:val="00633FB5"/>
    <w:rsid w:val="006414A1"/>
    <w:rsid w:val="0064256B"/>
    <w:rsid w:val="00654BBD"/>
    <w:rsid w:val="0066757E"/>
    <w:rsid w:val="006A3CDC"/>
    <w:rsid w:val="006A63BE"/>
    <w:rsid w:val="006B22B3"/>
    <w:rsid w:val="006C2B12"/>
    <w:rsid w:val="006F3EC0"/>
    <w:rsid w:val="00701F45"/>
    <w:rsid w:val="00745113"/>
    <w:rsid w:val="00752D58"/>
    <w:rsid w:val="00753B86"/>
    <w:rsid w:val="00764E62"/>
    <w:rsid w:val="007672A1"/>
    <w:rsid w:val="007E1B2A"/>
    <w:rsid w:val="007E1BD5"/>
    <w:rsid w:val="00801BBA"/>
    <w:rsid w:val="008032AF"/>
    <w:rsid w:val="00805AC2"/>
    <w:rsid w:val="00806967"/>
    <w:rsid w:val="008078DD"/>
    <w:rsid w:val="008110E5"/>
    <w:rsid w:val="008263F9"/>
    <w:rsid w:val="00844A18"/>
    <w:rsid w:val="00865404"/>
    <w:rsid w:val="0087367B"/>
    <w:rsid w:val="00874926"/>
    <w:rsid w:val="00876E11"/>
    <w:rsid w:val="00896866"/>
    <w:rsid w:val="00897E9D"/>
    <w:rsid w:val="008B1963"/>
    <w:rsid w:val="008B6EFC"/>
    <w:rsid w:val="008D5C1E"/>
    <w:rsid w:val="008E10FF"/>
    <w:rsid w:val="008E478F"/>
    <w:rsid w:val="008F4CF8"/>
    <w:rsid w:val="009104FA"/>
    <w:rsid w:val="00951434"/>
    <w:rsid w:val="00987E87"/>
    <w:rsid w:val="00990BD5"/>
    <w:rsid w:val="009A3D00"/>
    <w:rsid w:val="009B3A04"/>
    <w:rsid w:val="009B5996"/>
    <w:rsid w:val="009D5DE4"/>
    <w:rsid w:val="009F5FDF"/>
    <w:rsid w:val="00A11EC3"/>
    <w:rsid w:val="00A13BD0"/>
    <w:rsid w:val="00A226AA"/>
    <w:rsid w:val="00A30A9E"/>
    <w:rsid w:val="00A466E0"/>
    <w:rsid w:val="00A526B2"/>
    <w:rsid w:val="00A8093A"/>
    <w:rsid w:val="00A8122C"/>
    <w:rsid w:val="00A90083"/>
    <w:rsid w:val="00AA15C8"/>
    <w:rsid w:val="00AB2FBF"/>
    <w:rsid w:val="00AC03A9"/>
    <w:rsid w:val="00AD77C9"/>
    <w:rsid w:val="00AE1975"/>
    <w:rsid w:val="00AE1EA2"/>
    <w:rsid w:val="00AE702D"/>
    <w:rsid w:val="00AF0834"/>
    <w:rsid w:val="00B066CC"/>
    <w:rsid w:val="00B25418"/>
    <w:rsid w:val="00B421A8"/>
    <w:rsid w:val="00B47304"/>
    <w:rsid w:val="00B54226"/>
    <w:rsid w:val="00B8154E"/>
    <w:rsid w:val="00B87F8C"/>
    <w:rsid w:val="00BC00D1"/>
    <w:rsid w:val="00BC1ACB"/>
    <w:rsid w:val="00BD1262"/>
    <w:rsid w:val="00BD1F50"/>
    <w:rsid w:val="00BE0E8F"/>
    <w:rsid w:val="00BE5CB6"/>
    <w:rsid w:val="00BF14B5"/>
    <w:rsid w:val="00C00A0B"/>
    <w:rsid w:val="00C04A9B"/>
    <w:rsid w:val="00C113C3"/>
    <w:rsid w:val="00C20D63"/>
    <w:rsid w:val="00C3052F"/>
    <w:rsid w:val="00C45382"/>
    <w:rsid w:val="00C56279"/>
    <w:rsid w:val="00C85F8D"/>
    <w:rsid w:val="00C87933"/>
    <w:rsid w:val="00C87E4E"/>
    <w:rsid w:val="00C92F7D"/>
    <w:rsid w:val="00C932E5"/>
    <w:rsid w:val="00CA38A6"/>
    <w:rsid w:val="00CF5708"/>
    <w:rsid w:val="00D15B7A"/>
    <w:rsid w:val="00D23CD1"/>
    <w:rsid w:val="00D33A4F"/>
    <w:rsid w:val="00D43D9F"/>
    <w:rsid w:val="00D453B2"/>
    <w:rsid w:val="00D46491"/>
    <w:rsid w:val="00D51144"/>
    <w:rsid w:val="00D55C6C"/>
    <w:rsid w:val="00D57289"/>
    <w:rsid w:val="00D57883"/>
    <w:rsid w:val="00D62F0D"/>
    <w:rsid w:val="00D702D0"/>
    <w:rsid w:val="00D73339"/>
    <w:rsid w:val="00D86EA2"/>
    <w:rsid w:val="00D93F21"/>
    <w:rsid w:val="00D94E55"/>
    <w:rsid w:val="00DB2A83"/>
    <w:rsid w:val="00DC1137"/>
    <w:rsid w:val="00DC2ACE"/>
    <w:rsid w:val="00DD1B7A"/>
    <w:rsid w:val="00DD4608"/>
    <w:rsid w:val="00DE08BB"/>
    <w:rsid w:val="00DE0ACA"/>
    <w:rsid w:val="00DF6129"/>
    <w:rsid w:val="00E16698"/>
    <w:rsid w:val="00E16B70"/>
    <w:rsid w:val="00E20B83"/>
    <w:rsid w:val="00E2359F"/>
    <w:rsid w:val="00E24352"/>
    <w:rsid w:val="00E261AF"/>
    <w:rsid w:val="00E43593"/>
    <w:rsid w:val="00E445B3"/>
    <w:rsid w:val="00E46E61"/>
    <w:rsid w:val="00E57DD4"/>
    <w:rsid w:val="00E75B4C"/>
    <w:rsid w:val="00E85469"/>
    <w:rsid w:val="00E86DCC"/>
    <w:rsid w:val="00E938E0"/>
    <w:rsid w:val="00EA3C65"/>
    <w:rsid w:val="00EB0026"/>
    <w:rsid w:val="00ED67AA"/>
    <w:rsid w:val="00EE4D15"/>
    <w:rsid w:val="00EE7FF3"/>
    <w:rsid w:val="00EF7F52"/>
    <w:rsid w:val="00F0689B"/>
    <w:rsid w:val="00F1322A"/>
    <w:rsid w:val="00F137C9"/>
    <w:rsid w:val="00F1517F"/>
    <w:rsid w:val="00F27317"/>
    <w:rsid w:val="00F3140C"/>
    <w:rsid w:val="00F4540D"/>
    <w:rsid w:val="00F540C8"/>
    <w:rsid w:val="00F57C40"/>
    <w:rsid w:val="00FA4E72"/>
    <w:rsid w:val="00FA7854"/>
    <w:rsid w:val="00FA7A7E"/>
    <w:rsid w:val="00FC5D12"/>
    <w:rsid w:val="00FD6586"/>
    <w:rsid w:val="00FE05A9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FC95"/>
  <w15:chartTrackingRefBased/>
  <w15:docId w15:val="{E464A847-5E2A-4B64-9D33-C0B54E6D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8E1"/>
    <w:pPr>
      <w:spacing w:after="0" w:line="300" w:lineRule="auto"/>
      <w:jc w:val="both"/>
    </w:pPr>
    <w:rPr>
      <w:rFonts w:ascii="Times New Roman" w:hAnsi="Times New Roman"/>
      <w:sz w:val="24"/>
    </w:rPr>
  </w:style>
  <w:style w:type="paragraph" w:styleId="Overskrift1">
    <w:name w:val="heading 1"/>
    <w:basedOn w:val="Normal"/>
    <w:link w:val="Overskrift1Tegn"/>
    <w:uiPriority w:val="9"/>
    <w:qFormat/>
    <w:rsid w:val="00C92F7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4F40A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F40A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F40A3"/>
    <w:rPr>
      <w:rFonts w:ascii="Times New Roman" w:hAnsi="Times New Roman"/>
      <w:sz w:val="20"/>
      <w:szCs w:val="20"/>
    </w:rPr>
  </w:style>
  <w:style w:type="table" w:customStyle="1" w:styleId="Tabel-Gitter1">
    <w:name w:val="Tabel - Gitter1"/>
    <w:basedOn w:val="Tabel-Normal"/>
    <w:next w:val="Tabel-Gitter"/>
    <w:uiPriority w:val="59"/>
    <w:rsid w:val="00896866"/>
    <w:pPr>
      <w:spacing w:after="0" w:line="240" w:lineRule="auto"/>
    </w:pPr>
    <w:rPr>
      <w:rFonts w:eastAsiaTheme="minorEastAsia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896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nr">
    <w:name w:val="paragrafnr"/>
    <w:basedOn w:val="Standardskrifttypeiafsnit"/>
    <w:rsid w:val="00E16698"/>
  </w:style>
  <w:style w:type="character" w:customStyle="1" w:styleId="Overskrift1Tegn">
    <w:name w:val="Overskrift 1 Tegn"/>
    <w:basedOn w:val="Standardskrifttypeiafsnit"/>
    <w:link w:val="Overskrift1"/>
    <w:uiPriority w:val="9"/>
    <w:rsid w:val="00C92F7D"/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2731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27317"/>
    <w:rPr>
      <w:rFonts w:ascii="Times New Roman" w:hAnsi="Times New Roman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273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27317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unhideWhenUsed/>
    <w:rsid w:val="009A3D00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807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2389</Words>
  <Characters>14573</Characters>
  <Application>Microsoft Office Word</Application>
  <DocSecurity>0</DocSecurity>
  <Lines>121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BDK</Company>
  <LinksUpToDate>false</LinksUpToDate>
  <CharactersWithSpaces>16929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Maria Svane Breum (ANSB)</dc:creator>
  <cp:keywords/>
  <dc:description/>
  <cp:lastModifiedBy>Anja Maria Svane Breum (ANSB)</cp:lastModifiedBy>
  <cp:revision>18</cp:revision>
  <dcterms:created xsi:type="dcterms:W3CDTF">2023-05-03T07:49:00Z</dcterms:created>
  <dcterms:modified xsi:type="dcterms:W3CDTF">2023-05-04T11:29:00Z</dcterms:modified>
</cp:coreProperties>
</file>